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F" w:rsidRPr="00FA7C33" w:rsidRDefault="009F3720" w:rsidP="00AE2DC5">
      <w:pPr>
        <w:jc w:val="center"/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>SMLOUVA O</w:t>
      </w:r>
      <w:r w:rsidR="009A53D2" w:rsidRPr="00FA7C33">
        <w:rPr>
          <w:rFonts w:ascii="Verdana" w:hAnsi="Verdana"/>
          <w:b/>
          <w:sz w:val="20"/>
          <w:szCs w:val="20"/>
        </w:rPr>
        <w:t xml:space="preserve"> </w:t>
      </w:r>
      <w:r w:rsidR="00EB3FF6" w:rsidRPr="00FA7C33">
        <w:rPr>
          <w:rFonts w:ascii="Verdana" w:hAnsi="Verdana"/>
          <w:b/>
          <w:sz w:val="20"/>
          <w:szCs w:val="20"/>
        </w:rPr>
        <w:t>DÍLO</w:t>
      </w:r>
    </w:p>
    <w:p w:rsidR="009F3720" w:rsidRPr="00FA7C33" w:rsidRDefault="002147D8" w:rsidP="00AE2DC5">
      <w:pPr>
        <w:jc w:val="center"/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 xml:space="preserve"> č. </w:t>
      </w:r>
      <w:r w:rsidR="00E7355F" w:rsidRPr="00FA7C33">
        <w:rPr>
          <w:rFonts w:ascii="Verdana" w:hAnsi="Verdana"/>
          <w:b/>
          <w:sz w:val="20"/>
          <w:szCs w:val="20"/>
          <w:highlight w:val="yellow"/>
          <w:lang w:val="en-US"/>
        </w:rPr>
        <w:t>[DOPLNIT]</w:t>
      </w:r>
    </w:p>
    <w:p w:rsidR="009F3720" w:rsidRPr="00FA7C3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>(dále jen „smlouva“)</w:t>
      </w:r>
    </w:p>
    <w:p w:rsidR="009F3720" w:rsidRPr="00FA7C3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uzavřená</w:t>
      </w:r>
      <w:r w:rsidR="006A4E33" w:rsidRPr="00FA7C33">
        <w:rPr>
          <w:rFonts w:ascii="Verdana" w:hAnsi="Verdana"/>
          <w:sz w:val="20"/>
          <w:szCs w:val="20"/>
        </w:rPr>
        <w:t xml:space="preserve"> </w:t>
      </w:r>
      <w:r w:rsidR="006A4E33" w:rsidRPr="00FA7C33">
        <w:rPr>
          <w:rFonts w:ascii="Verdana" w:hAnsi="Verdana"/>
          <w:bCs/>
          <w:sz w:val="20"/>
          <w:szCs w:val="20"/>
        </w:rPr>
        <w:t>níže uvedeného dne, měsíce a roku</w:t>
      </w:r>
    </w:p>
    <w:p w:rsidR="009F3720" w:rsidRPr="00FA7C33" w:rsidRDefault="009F3720" w:rsidP="000651E8">
      <w:pPr>
        <w:jc w:val="center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podle § </w:t>
      </w:r>
      <w:r w:rsidR="0071160B" w:rsidRPr="00FA7C33">
        <w:rPr>
          <w:rFonts w:ascii="Verdana" w:hAnsi="Verdana"/>
          <w:sz w:val="20"/>
          <w:szCs w:val="20"/>
        </w:rPr>
        <w:t>2586</w:t>
      </w:r>
      <w:r w:rsidRPr="00FA7C33">
        <w:rPr>
          <w:rFonts w:ascii="Verdana" w:hAnsi="Verdana"/>
          <w:sz w:val="20"/>
          <w:szCs w:val="20"/>
        </w:rPr>
        <w:t xml:space="preserve"> zákona č. 89/2012 Sb., občanský zákoník, </w:t>
      </w:r>
    </w:p>
    <w:p w:rsidR="009F3720" w:rsidRPr="00FA7C3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(dále jen „občanský zákoník“)</w:t>
      </w:r>
    </w:p>
    <w:p w:rsidR="009F3720" w:rsidRPr="00FA7C33" w:rsidRDefault="009F3720" w:rsidP="00AE2DC5">
      <w:pPr>
        <w:tabs>
          <w:tab w:val="left" w:pos="4820"/>
        </w:tabs>
        <w:jc w:val="center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>mezi smluvními stranami</w:t>
      </w:r>
    </w:p>
    <w:p w:rsidR="00CF6E49" w:rsidRPr="00FA7C33" w:rsidRDefault="00FD20AF" w:rsidP="00AE2DC5">
      <w:pPr>
        <w:jc w:val="both"/>
        <w:rPr>
          <w:rFonts w:ascii="Verdana" w:hAnsi="Verdana"/>
          <w:b/>
          <w:bCs/>
          <w:sz w:val="20"/>
          <w:szCs w:val="20"/>
        </w:rPr>
      </w:pPr>
      <w:r w:rsidRPr="00FA7C33">
        <w:rPr>
          <w:rFonts w:ascii="Verdana" w:hAnsi="Verdana"/>
          <w:b/>
          <w:bCs/>
          <w:snapToGrid w:val="0"/>
          <w:sz w:val="20"/>
          <w:szCs w:val="20"/>
        </w:rPr>
        <w:t>Objednatel</w:t>
      </w:r>
      <w:r w:rsidR="00D95427" w:rsidRPr="00FA7C3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FA7C33" w:rsidRDefault="007B7420" w:rsidP="00AE2DC5">
      <w:pPr>
        <w:jc w:val="both"/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>Česká republika-</w:t>
      </w:r>
      <w:r w:rsidR="00CF6E49" w:rsidRPr="00FA7C33">
        <w:rPr>
          <w:rFonts w:ascii="Verdana" w:hAnsi="Verdana"/>
          <w:b/>
          <w:sz w:val="20"/>
          <w:szCs w:val="20"/>
        </w:rPr>
        <w:t xml:space="preserve">Státní pozemkový úřad, Krajský pozemkový úřad pro </w:t>
      </w:r>
      <w:r w:rsidR="00C126FF">
        <w:rPr>
          <w:rFonts w:ascii="Verdana" w:hAnsi="Verdana"/>
          <w:b/>
          <w:sz w:val="20"/>
          <w:szCs w:val="20"/>
        </w:rPr>
        <w:t>Středočeský kraj</w:t>
      </w:r>
      <w:r w:rsidR="00CF6E49" w:rsidRPr="00FA7C33">
        <w:rPr>
          <w:rFonts w:ascii="Verdana" w:hAnsi="Verdana"/>
          <w:b/>
          <w:sz w:val="20"/>
          <w:szCs w:val="20"/>
        </w:rPr>
        <w:t xml:space="preserve">, Pobočka </w:t>
      </w:r>
      <w:r w:rsidR="00C126FF">
        <w:rPr>
          <w:rFonts w:ascii="Verdana" w:hAnsi="Verdana"/>
          <w:b/>
          <w:sz w:val="20"/>
          <w:szCs w:val="20"/>
        </w:rPr>
        <w:t>Nymburk</w:t>
      </w:r>
      <w:r w:rsidR="00AE2DC5" w:rsidRPr="00FA7C33">
        <w:rPr>
          <w:rFonts w:ascii="Verdana" w:hAnsi="Verdana"/>
          <w:b/>
          <w:bCs/>
          <w:snapToGrid w:val="0"/>
          <w:sz w:val="20"/>
          <w:szCs w:val="20"/>
          <w:lang w:val="en-US"/>
        </w:rPr>
        <w:t xml:space="preserve"> </w:t>
      </w:r>
    </w:p>
    <w:p w:rsidR="00CF6E49" w:rsidRPr="00FA7C33" w:rsidRDefault="00FD20AF" w:rsidP="00AE2DC5">
      <w:pPr>
        <w:jc w:val="both"/>
        <w:rPr>
          <w:rFonts w:ascii="Verdana" w:hAnsi="Verdana"/>
          <w:bCs/>
          <w:sz w:val="20"/>
          <w:szCs w:val="20"/>
        </w:rPr>
      </w:pPr>
      <w:r w:rsidRPr="00FA7C33">
        <w:rPr>
          <w:rFonts w:ascii="Verdana" w:hAnsi="Verdana"/>
          <w:bCs/>
          <w:sz w:val="20"/>
          <w:szCs w:val="20"/>
        </w:rPr>
        <w:t>Sídlo</w:t>
      </w:r>
      <w:r w:rsidR="00CF6E49" w:rsidRPr="00FA7C33">
        <w:rPr>
          <w:rFonts w:ascii="Verdana" w:hAnsi="Verdana"/>
          <w:bCs/>
          <w:sz w:val="20"/>
          <w:szCs w:val="20"/>
        </w:rPr>
        <w:t xml:space="preserve">: </w:t>
      </w:r>
      <w:r w:rsidR="00E7355F" w:rsidRPr="00FA7C33">
        <w:rPr>
          <w:rFonts w:ascii="Verdana" w:hAnsi="Verdana"/>
          <w:bCs/>
          <w:sz w:val="20"/>
          <w:szCs w:val="20"/>
        </w:rPr>
        <w:t xml:space="preserve">                </w:t>
      </w:r>
      <w:r w:rsidR="00C126FF">
        <w:rPr>
          <w:rFonts w:ascii="Verdana" w:hAnsi="Verdana"/>
          <w:bCs/>
          <w:sz w:val="20"/>
          <w:szCs w:val="20"/>
        </w:rPr>
        <w:t xml:space="preserve">                                </w:t>
      </w:r>
      <w:r w:rsidR="00E7355F" w:rsidRPr="00FA7C33">
        <w:rPr>
          <w:rFonts w:ascii="Verdana" w:hAnsi="Verdana"/>
          <w:bCs/>
          <w:sz w:val="20"/>
          <w:szCs w:val="20"/>
        </w:rPr>
        <w:t xml:space="preserve"> </w:t>
      </w:r>
      <w:r w:rsidR="00C126FF">
        <w:rPr>
          <w:rFonts w:ascii="Verdana" w:hAnsi="Verdana"/>
          <w:bCs/>
          <w:sz w:val="20"/>
          <w:szCs w:val="20"/>
        </w:rPr>
        <w:t>Soudní 17/3, 288 02 Nymburk</w:t>
      </w:r>
      <w:r w:rsidR="00E7355F" w:rsidRPr="00FA7C33">
        <w:rPr>
          <w:rFonts w:ascii="Verdana" w:hAnsi="Verdana"/>
          <w:bCs/>
          <w:sz w:val="20"/>
          <w:szCs w:val="20"/>
        </w:rPr>
        <w:t xml:space="preserve">                            </w:t>
      </w:r>
      <w:r w:rsidR="00CF6E49" w:rsidRPr="00FA7C33">
        <w:rPr>
          <w:rFonts w:ascii="Verdana" w:hAnsi="Verdana"/>
          <w:bCs/>
          <w:sz w:val="20"/>
          <w:szCs w:val="20"/>
        </w:rPr>
        <w:t xml:space="preserve"> </w:t>
      </w:r>
    </w:p>
    <w:p w:rsidR="00D8162E" w:rsidRPr="00FA7C33" w:rsidRDefault="00D8162E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FA7C33">
        <w:rPr>
          <w:rFonts w:ascii="Verdana" w:hAnsi="Verdana"/>
          <w:bCs/>
          <w:snapToGrid w:val="0"/>
          <w:sz w:val="20"/>
          <w:szCs w:val="20"/>
        </w:rPr>
        <w:t>Zastoupený:</w:t>
      </w:r>
      <w:r w:rsidR="00E7355F" w:rsidRPr="00FA7C33">
        <w:rPr>
          <w:rFonts w:ascii="Verdana" w:hAnsi="Verdana"/>
          <w:bCs/>
          <w:snapToGrid w:val="0"/>
          <w:sz w:val="20"/>
          <w:szCs w:val="20"/>
        </w:rPr>
        <w:t xml:space="preserve">                                           </w:t>
      </w:r>
      <w:r w:rsidR="00C126FF">
        <w:rPr>
          <w:rFonts w:ascii="Verdana" w:hAnsi="Verdana"/>
          <w:bCs/>
          <w:snapToGrid w:val="0"/>
          <w:sz w:val="20"/>
          <w:szCs w:val="20"/>
        </w:rPr>
        <w:t xml:space="preserve"> Ing. Zdeňkem Jahnem, CSc., vedoucím pobočky</w:t>
      </w:r>
      <w:r w:rsidR="00E7355F" w:rsidRPr="00FA7C33">
        <w:rPr>
          <w:rFonts w:ascii="Verdana" w:hAnsi="Verdana"/>
          <w:bCs/>
          <w:snapToGrid w:val="0"/>
          <w:sz w:val="20"/>
          <w:szCs w:val="20"/>
        </w:rPr>
        <w:t xml:space="preserve">        </w:t>
      </w:r>
      <w:r w:rsidRPr="00FA7C33">
        <w:rPr>
          <w:rFonts w:ascii="Verdana" w:hAnsi="Verdana"/>
          <w:bCs/>
          <w:snapToGrid w:val="0"/>
          <w:sz w:val="20"/>
          <w:szCs w:val="20"/>
        </w:rPr>
        <w:t xml:space="preserve"> </w:t>
      </w:r>
    </w:p>
    <w:p w:rsidR="00C126FF" w:rsidRDefault="00CF6E49" w:rsidP="00AE2DC5">
      <w:pPr>
        <w:jc w:val="both"/>
        <w:rPr>
          <w:rFonts w:ascii="Verdana" w:hAnsi="Verdana"/>
          <w:bCs/>
          <w:snapToGrid w:val="0"/>
          <w:sz w:val="20"/>
          <w:szCs w:val="20"/>
          <w:lang w:val="en-US"/>
        </w:rPr>
      </w:pPr>
      <w:r w:rsidRPr="00FA7C33">
        <w:rPr>
          <w:rFonts w:ascii="Verdana" w:hAnsi="Verdana"/>
          <w:sz w:val="20"/>
          <w:szCs w:val="20"/>
        </w:rPr>
        <w:t>Ve smluvních záležitostech oprávněn jednat:</w:t>
      </w:r>
      <w:r w:rsidR="00C126FF">
        <w:rPr>
          <w:rFonts w:ascii="Verdana" w:hAnsi="Verdana"/>
          <w:sz w:val="20"/>
          <w:szCs w:val="20"/>
        </w:rPr>
        <w:t xml:space="preserve"> </w:t>
      </w:r>
      <w:proofErr w:type="gramStart"/>
      <w:r w:rsidR="00C126FF" w:rsidRPr="00FA7C33">
        <w:rPr>
          <w:rFonts w:ascii="Verdana" w:hAnsi="Verdana"/>
          <w:bCs/>
          <w:snapToGrid w:val="0"/>
          <w:sz w:val="20"/>
          <w:szCs w:val="20"/>
          <w:lang w:val="en-US"/>
        </w:rPr>
        <w:t>Ing.</w:t>
      </w:r>
      <w:proofErr w:type="gramEnd"/>
      <w:r w:rsidR="00C126FF" w:rsidRPr="00FA7C33">
        <w:rPr>
          <w:rFonts w:ascii="Verdana" w:hAnsi="Verdana"/>
          <w:bCs/>
          <w:snapToGrid w:val="0"/>
          <w:sz w:val="20"/>
          <w:szCs w:val="20"/>
          <w:lang w:val="en-US"/>
        </w:rPr>
        <w:t xml:space="preserve"> Zdeněk Jahn, CSc.,</w:t>
      </w:r>
    </w:p>
    <w:p w:rsidR="00CF6E49" w:rsidRPr="00FA7C33" w:rsidRDefault="00C126FF" w:rsidP="00AE2D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napToGrid w:val="0"/>
          <w:sz w:val="20"/>
          <w:szCs w:val="20"/>
          <w:lang w:val="en-US"/>
        </w:rPr>
        <w:t xml:space="preserve">                                                              </w:t>
      </w:r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proofErr w:type="gramStart"/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>vedoucí</w:t>
      </w:r>
      <w:proofErr w:type="spellEnd"/>
      <w:proofErr w:type="gramEnd"/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>Pobočky</w:t>
      </w:r>
      <w:proofErr w:type="spellEnd"/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FA7C33">
        <w:rPr>
          <w:rFonts w:ascii="Verdana" w:hAnsi="Verdana"/>
          <w:bCs/>
          <w:snapToGrid w:val="0"/>
          <w:sz w:val="20"/>
          <w:szCs w:val="20"/>
          <w:lang w:val="en-US"/>
        </w:rPr>
        <w:t>Nymburk</w:t>
      </w:r>
      <w:proofErr w:type="spellEnd"/>
    </w:p>
    <w:p w:rsidR="00CF6E49" w:rsidRPr="00FA7C33" w:rsidRDefault="00CF6E49" w:rsidP="00AE2DC5">
      <w:pPr>
        <w:ind w:left="4820" w:hanging="4820"/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V technických záležitostech oprávněn jednat</w:t>
      </w:r>
      <w:r w:rsidR="00C126FF" w:rsidRPr="00FA7C33">
        <w:rPr>
          <w:rFonts w:ascii="Verdana" w:hAnsi="Verdana"/>
          <w:sz w:val="20"/>
          <w:szCs w:val="20"/>
        </w:rPr>
        <w:t xml:space="preserve">:  </w:t>
      </w:r>
      <w:r w:rsidR="00C126FF">
        <w:rPr>
          <w:rFonts w:ascii="Verdana" w:hAnsi="Verdana"/>
          <w:sz w:val="20"/>
          <w:szCs w:val="20"/>
        </w:rPr>
        <w:t xml:space="preserve">Ing. </w:t>
      </w:r>
      <w:del w:id="0" w:author="podebradskyj" w:date="2015-08-28T14:14:00Z">
        <w:r w:rsidR="00C126FF" w:rsidDel="000E099F">
          <w:rPr>
            <w:rFonts w:ascii="Verdana" w:hAnsi="Verdana"/>
            <w:sz w:val="20"/>
            <w:szCs w:val="20"/>
          </w:rPr>
          <w:delText>Jaroslav Poděbradský</w:delText>
        </w:r>
      </w:del>
      <w:ins w:id="1" w:author="podebradskyj" w:date="2015-08-28T14:14:00Z">
        <w:r w:rsidR="000E099F">
          <w:rPr>
            <w:rFonts w:ascii="Verdana" w:hAnsi="Verdana"/>
            <w:sz w:val="20"/>
            <w:szCs w:val="20"/>
          </w:rPr>
          <w:t>Jan Kusovský</w:t>
        </w:r>
      </w:ins>
    </w:p>
    <w:p w:rsidR="00CF6E49" w:rsidRPr="00FA7C33" w:rsidRDefault="00CF6E49" w:rsidP="00AE2DC5">
      <w:pPr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Bankovní spojení: </w:t>
      </w:r>
      <w:r w:rsidRPr="00FA7C33">
        <w:rPr>
          <w:rFonts w:ascii="Verdana" w:hAnsi="Verdana"/>
          <w:b/>
          <w:sz w:val="20"/>
          <w:szCs w:val="20"/>
        </w:rPr>
        <w:t>Česká národní banka</w:t>
      </w:r>
    </w:p>
    <w:p w:rsidR="00CF6E49" w:rsidRPr="00FA7C3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Číslo účtu:  3723001/0710</w:t>
      </w:r>
    </w:p>
    <w:p w:rsidR="00CF6E49" w:rsidRPr="00FA7C3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IČ</w:t>
      </w:r>
      <w:r w:rsidR="008C267B" w:rsidRPr="00FA7C33">
        <w:rPr>
          <w:rFonts w:ascii="Verdana" w:hAnsi="Verdana"/>
          <w:sz w:val="20"/>
          <w:szCs w:val="20"/>
        </w:rPr>
        <w:t>O</w:t>
      </w:r>
      <w:r w:rsidRPr="00FA7C33">
        <w:rPr>
          <w:rFonts w:ascii="Verdana" w:hAnsi="Verdana"/>
          <w:sz w:val="20"/>
          <w:szCs w:val="20"/>
        </w:rPr>
        <w:t>/DIČ: 01312774/CZ01312774</w:t>
      </w:r>
    </w:p>
    <w:p w:rsidR="00CF6E49" w:rsidRPr="00FA7C33" w:rsidRDefault="00CF6E49" w:rsidP="00AE2DC5">
      <w:pPr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b/>
          <w:sz w:val="20"/>
          <w:szCs w:val="20"/>
        </w:rPr>
        <w:t>a</w:t>
      </w:r>
    </w:p>
    <w:p w:rsidR="00CF6E49" w:rsidRPr="00FA7C33" w:rsidRDefault="00FD20AF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FA7C33">
        <w:rPr>
          <w:rFonts w:ascii="Verdana" w:hAnsi="Verdana"/>
          <w:b/>
          <w:bCs/>
          <w:snapToGrid w:val="0"/>
          <w:sz w:val="20"/>
          <w:szCs w:val="20"/>
        </w:rPr>
        <w:t>Zhotovitel</w:t>
      </w:r>
      <w:r w:rsidR="00D95427" w:rsidRPr="00FA7C3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FA7C33" w:rsidRDefault="006313D9" w:rsidP="00AE2DC5">
      <w:pPr>
        <w:rPr>
          <w:rFonts w:ascii="Verdana" w:hAnsi="Verdana"/>
          <w:b/>
          <w:bCs/>
          <w:snapToGrid w:val="0"/>
          <w:sz w:val="20"/>
          <w:szCs w:val="20"/>
          <w:lang w:val="en-US"/>
        </w:rPr>
      </w:pPr>
      <w:r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FA7C33" w:rsidRDefault="00D8162E" w:rsidP="00AE2DC5">
      <w:pPr>
        <w:jc w:val="both"/>
        <w:rPr>
          <w:rFonts w:ascii="Verdana" w:hAnsi="Verdana"/>
          <w:bCs/>
          <w:sz w:val="20"/>
          <w:szCs w:val="20"/>
        </w:rPr>
      </w:pPr>
      <w:r w:rsidRPr="00FA7C33">
        <w:rPr>
          <w:rFonts w:ascii="Verdana" w:hAnsi="Verdana"/>
          <w:bCs/>
          <w:sz w:val="20"/>
          <w:szCs w:val="20"/>
        </w:rPr>
        <w:t>Sídlo</w:t>
      </w:r>
      <w:r w:rsidR="00CF6E49" w:rsidRPr="00FA7C33">
        <w:rPr>
          <w:rFonts w:ascii="Verdana" w:hAnsi="Verdana"/>
          <w:bCs/>
          <w:sz w:val="20"/>
          <w:szCs w:val="20"/>
        </w:rPr>
        <w:t>:</w:t>
      </w:r>
      <w:r w:rsidR="00E7355F" w:rsidRPr="00FA7C33">
        <w:rPr>
          <w:rFonts w:ascii="Verdana" w:hAnsi="Verdana"/>
          <w:bCs/>
          <w:sz w:val="20"/>
          <w:szCs w:val="20"/>
        </w:rPr>
        <w:t xml:space="preserve">                                                         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FA7C33" w:rsidRDefault="00CF6E49" w:rsidP="00AE2DC5">
      <w:pPr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Zastoupený: </w:t>
      </w:r>
      <w:r w:rsidR="00E7355F" w:rsidRPr="00FA7C33">
        <w:rPr>
          <w:rFonts w:ascii="Verdana" w:hAnsi="Verdana"/>
          <w:sz w:val="20"/>
          <w:szCs w:val="20"/>
        </w:rPr>
        <w:t xml:space="preserve">                                                  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FA7C33" w:rsidRDefault="00CF6E49" w:rsidP="00AE2DC5">
      <w:pPr>
        <w:rPr>
          <w:rFonts w:ascii="Verdana" w:hAnsi="Verdana"/>
          <w:b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Ve smluvních záležitostech oprávněn jednat: </w:t>
      </w:r>
      <w:r w:rsidR="00E7355F" w:rsidRPr="00FA7C33">
        <w:rPr>
          <w:rFonts w:ascii="Verdana" w:hAnsi="Verdana"/>
          <w:sz w:val="20"/>
          <w:szCs w:val="20"/>
        </w:rPr>
        <w:t xml:space="preserve">   </w:t>
      </w:r>
      <w:r w:rsidR="009A5945">
        <w:rPr>
          <w:rFonts w:ascii="Verdana" w:hAnsi="Verdana"/>
          <w:sz w:val="20"/>
          <w:szCs w:val="20"/>
        </w:rPr>
        <w:t xml:space="preserve"> 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FA7C33" w:rsidRDefault="00CF6E49" w:rsidP="00AE2DC5">
      <w:pPr>
        <w:pStyle w:val="Zkladntext"/>
        <w:spacing w:line="240" w:lineRule="auto"/>
        <w:rPr>
          <w:rFonts w:ascii="Verdana" w:hAnsi="Verdana"/>
          <w:sz w:val="20"/>
        </w:rPr>
      </w:pPr>
      <w:r w:rsidRPr="00FA7C33">
        <w:rPr>
          <w:rFonts w:ascii="Verdana" w:hAnsi="Verdana"/>
          <w:b w:val="0"/>
          <w:sz w:val="20"/>
        </w:rPr>
        <w:t>V technických záležitostech oprávněn jednat:</w:t>
      </w:r>
      <w:r w:rsidR="00E7355F" w:rsidRPr="00FA7C33">
        <w:rPr>
          <w:rFonts w:ascii="Verdana" w:hAnsi="Verdana"/>
          <w:b w:val="0"/>
          <w:sz w:val="20"/>
        </w:rPr>
        <w:t xml:space="preserve">  </w:t>
      </w:r>
      <w:r w:rsidRPr="00FA7C33">
        <w:rPr>
          <w:rFonts w:ascii="Verdana" w:hAnsi="Verdana"/>
          <w:b w:val="0"/>
          <w:sz w:val="20"/>
        </w:rPr>
        <w:t xml:space="preserve"> </w:t>
      </w:r>
      <w:r w:rsidR="009A5945">
        <w:rPr>
          <w:rFonts w:ascii="Verdana" w:hAnsi="Verdana"/>
          <w:b w:val="0"/>
          <w:sz w:val="20"/>
        </w:rPr>
        <w:t xml:space="preserve">  </w:t>
      </w:r>
      <w:r w:rsidR="00233696" w:rsidRPr="00FA7C33">
        <w:rPr>
          <w:rFonts w:ascii="Verdana" w:hAnsi="Verdana"/>
          <w:bCs/>
          <w:sz w:val="20"/>
          <w:highlight w:val="yellow"/>
          <w:lang w:val="en-US"/>
        </w:rPr>
        <w:t>[DOPLNIT]</w:t>
      </w:r>
    </w:p>
    <w:p w:rsidR="00660B9F" w:rsidRPr="00FA7C3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FA7C33">
        <w:rPr>
          <w:rFonts w:ascii="Verdana" w:hAnsi="Verdana"/>
          <w:sz w:val="20"/>
          <w:szCs w:val="20"/>
        </w:rPr>
        <w:t xml:space="preserve">Bankovní spojení: </w:t>
      </w:r>
      <w:r w:rsidR="00E7355F" w:rsidRPr="00FA7C33">
        <w:rPr>
          <w:rFonts w:ascii="Verdana" w:hAnsi="Verdana"/>
          <w:sz w:val="20"/>
          <w:szCs w:val="20"/>
        </w:rPr>
        <w:t xml:space="preserve">                                            </w:t>
      </w:r>
      <w:r w:rsidR="00660B9F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FA7C33" w:rsidRDefault="00CF6E49" w:rsidP="000651E8">
      <w:pPr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>Číslo účtu:</w:t>
      </w:r>
      <w:r w:rsidR="00E7355F" w:rsidRPr="00FA7C33">
        <w:rPr>
          <w:rFonts w:ascii="Verdana" w:hAnsi="Verdana"/>
          <w:sz w:val="20"/>
          <w:szCs w:val="20"/>
        </w:rPr>
        <w:t xml:space="preserve">                                                       </w:t>
      </w:r>
      <w:r w:rsidRPr="00FA7C33">
        <w:rPr>
          <w:rFonts w:ascii="Verdana" w:hAnsi="Verdana"/>
          <w:b/>
          <w:sz w:val="20"/>
          <w:szCs w:val="20"/>
        </w:rPr>
        <w:t xml:space="preserve"> </w:t>
      </w:r>
      <w:r w:rsidR="00660B9F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660B9F" w:rsidRPr="00FA7C3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FA7C33">
        <w:rPr>
          <w:rFonts w:ascii="Verdana" w:hAnsi="Verdana"/>
          <w:sz w:val="20"/>
          <w:szCs w:val="20"/>
        </w:rPr>
        <w:t>IČ/DIČ:</w:t>
      </w:r>
      <w:r w:rsidR="00E7355F" w:rsidRPr="00FA7C33">
        <w:rPr>
          <w:rFonts w:ascii="Verdana" w:hAnsi="Verdana"/>
          <w:sz w:val="20"/>
          <w:szCs w:val="20"/>
        </w:rPr>
        <w:t xml:space="preserve">                                                           </w:t>
      </w:r>
      <w:r w:rsidRPr="00FA7C33">
        <w:rPr>
          <w:rFonts w:ascii="Verdana" w:hAnsi="Verdana"/>
          <w:sz w:val="20"/>
          <w:szCs w:val="20"/>
        </w:rPr>
        <w:t xml:space="preserve"> </w:t>
      </w:r>
      <w:r w:rsidR="00660B9F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B68CC" w:rsidRPr="00FA7C33" w:rsidRDefault="00CB68CC" w:rsidP="000651E8">
      <w:pPr>
        <w:spacing w:before="240" w:line="288" w:lineRule="auto"/>
        <w:ind w:right="-284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Společnost je zapsaná v obchodním rejstříku vedeném u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0F648D" w:rsidRPr="00FA7C33">
        <w:rPr>
          <w:rFonts w:ascii="Verdana" w:hAnsi="Verdana"/>
          <w:sz w:val="20"/>
          <w:szCs w:val="20"/>
        </w:rPr>
        <w:t>soudu v</w:t>
      </w:r>
      <w:r w:rsidR="00233696" w:rsidRPr="00FA7C33">
        <w:rPr>
          <w:rFonts w:ascii="Verdana" w:hAnsi="Verdana"/>
          <w:sz w:val="20"/>
          <w:szCs w:val="20"/>
        </w:rPr>
        <w:t xml:space="preserve">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Pr="00FA7C33">
        <w:rPr>
          <w:rFonts w:ascii="Verdana" w:hAnsi="Verdana"/>
          <w:sz w:val="20"/>
          <w:szCs w:val="20"/>
        </w:rPr>
        <w:t>oddíl</w:t>
      </w:r>
      <w:r w:rsidR="00233696" w:rsidRPr="00FA7C33">
        <w:rPr>
          <w:rFonts w:ascii="Verdana" w:hAnsi="Verdana"/>
          <w:sz w:val="20"/>
          <w:szCs w:val="20"/>
        </w:rPr>
        <w:t xml:space="preserve">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lang w:val="en-US"/>
        </w:rPr>
        <w:t>]</w:t>
      </w:r>
      <w:r w:rsidRPr="00FA7C33">
        <w:rPr>
          <w:rFonts w:ascii="Verdana" w:hAnsi="Verdana"/>
          <w:sz w:val="20"/>
          <w:szCs w:val="20"/>
        </w:rPr>
        <w:t xml:space="preserve"> vložka 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233696" w:rsidRPr="00FA7C33">
        <w:rPr>
          <w:rFonts w:ascii="Verdana" w:hAnsi="Verdana"/>
          <w:b/>
          <w:bCs/>
          <w:snapToGrid w:val="0"/>
          <w:sz w:val="20"/>
          <w:szCs w:val="20"/>
          <w:lang w:val="en-US"/>
        </w:rPr>
        <w:t>.</w:t>
      </w:r>
    </w:p>
    <w:p w:rsidR="009A5945" w:rsidRPr="00540EB0" w:rsidRDefault="000475F1" w:rsidP="00EC7F4C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na veřejnou zakázku malého rozsahu </w:t>
      </w:r>
      <w:r w:rsidR="002921CB" w:rsidRPr="00FA7C33">
        <w:rPr>
          <w:rFonts w:ascii="Verdana" w:hAnsi="Verdana"/>
          <w:sz w:val="20"/>
          <w:szCs w:val="20"/>
        </w:rPr>
        <w:t xml:space="preserve">s názvem </w:t>
      </w:r>
      <w:r w:rsidR="009A5945" w:rsidRPr="00540EB0">
        <w:rPr>
          <w:rFonts w:ascii="Verdana" w:hAnsi="Verdana" w:cs="Arial"/>
          <w:b/>
          <w:sz w:val="20"/>
          <w:szCs w:val="20"/>
        </w:rPr>
        <w:t>Projekty na realizaci plánu společných zařízení včetně výkonu autorského dozoru</w:t>
      </w:r>
      <w:r w:rsidR="009A5945">
        <w:rPr>
          <w:rFonts w:ascii="Verdana" w:hAnsi="Verdana" w:cs="Arial"/>
          <w:b/>
          <w:sz w:val="20"/>
          <w:szCs w:val="20"/>
        </w:rPr>
        <w:t xml:space="preserve"> - </w:t>
      </w:r>
      <w:r w:rsidR="009A5945" w:rsidRPr="00540EB0">
        <w:rPr>
          <w:rFonts w:ascii="Verdana" w:hAnsi="Verdana"/>
          <w:b/>
          <w:sz w:val="20"/>
          <w:szCs w:val="20"/>
        </w:rPr>
        <w:t>část 4)</w:t>
      </w:r>
      <w:r w:rsidR="009A5945">
        <w:rPr>
          <w:rFonts w:ascii="Verdana" w:hAnsi="Verdana"/>
          <w:b/>
          <w:sz w:val="20"/>
          <w:szCs w:val="20"/>
        </w:rPr>
        <w:t xml:space="preserve"> </w:t>
      </w:r>
      <w:r w:rsidR="009A5945" w:rsidRPr="00540EB0">
        <w:rPr>
          <w:rFonts w:ascii="Verdana" w:hAnsi="Verdana"/>
          <w:sz w:val="20"/>
          <w:szCs w:val="20"/>
        </w:rPr>
        <w:t>Projekt polní cesty HPC 4 a HPC 5 Kněžice s doprovodnou zelení</w:t>
      </w:r>
      <w:r w:rsidR="009A5945">
        <w:rPr>
          <w:rFonts w:ascii="Verdana" w:hAnsi="Verdana"/>
          <w:sz w:val="20"/>
          <w:szCs w:val="20"/>
        </w:rPr>
        <w:t xml:space="preserve">, </w:t>
      </w:r>
      <w:r w:rsidR="009A5945" w:rsidRPr="00540EB0">
        <w:rPr>
          <w:rFonts w:ascii="Verdana" w:hAnsi="Verdana"/>
          <w:sz w:val="20"/>
          <w:szCs w:val="20"/>
        </w:rPr>
        <w:t xml:space="preserve">Projekt poldru se stálou vodní hladinou na </w:t>
      </w:r>
      <w:proofErr w:type="spellStart"/>
      <w:r w:rsidR="009A5945" w:rsidRPr="00540EB0">
        <w:rPr>
          <w:rFonts w:ascii="Verdana" w:hAnsi="Verdana"/>
          <w:sz w:val="20"/>
          <w:szCs w:val="20"/>
        </w:rPr>
        <w:t>Beňovickém</w:t>
      </w:r>
      <w:proofErr w:type="spellEnd"/>
      <w:r w:rsidR="009A5945" w:rsidRPr="00540EB0">
        <w:rPr>
          <w:rFonts w:ascii="Verdana" w:hAnsi="Verdana"/>
          <w:sz w:val="20"/>
          <w:szCs w:val="20"/>
        </w:rPr>
        <w:t xml:space="preserve"> potoce, včetně revitalizace </w:t>
      </w:r>
      <w:proofErr w:type="spellStart"/>
      <w:r w:rsidR="009A5945" w:rsidRPr="00540EB0">
        <w:rPr>
          <w:rFonts w:ascii="Verdana" w:hAnsi="Verdana"/>
          <w:sz w:val="20"/>
          <w:szCs w:val="20"/>
        </w:rPr>
        <w:t>Beňovického</w:t>
      </w:r>
      <w:proofErr w:type="spellEnd"/>
      <w:r w:rsidR="009A5945" w:rsidRPr="00540EB0">
        <w:rPr>
          <w:rFonts w:ascii="Verdana" w:hAnsi="Verdana"/>
          <w:sz w:val="20"/>
          <w:szCs w:val="20"/>
        </w:rPr>
        <w:t xml:space="preserve"> potoka</w:t>
      </w:r>
      <w:r w:rsidR="009A5945">
        <w:rPr>
          <w:rFonts w:ascii="Verdana" w:hAnsi="Verdana"/>
          <w:sz w:val="20"/>
          <w:szCs w:val="20"/>
        </w:rPr>
        <w:t xml:space="preserve">, </w:t>
      </w:r>
      <w:r w:rsidR="009A5945" w:rsidRPr="00540EB0">
        <w:rPr>
          <w:rFonts w:ascii="Verdana" w:hAnsi="Verdana"/>
          <w:sz w:val="20"/>
          <w:szCs w:val="20"/>
        </w:rPr>
        <w:t>Projekt biocentra LBC B6 Kněžice s vodní plochou</w:t>
      </w:r>
    </w:p>
    <w:p w:rsidR="004F154E" w:rsidRPr="00FA7C33" w:rsidRDefault="00CF6E49" w:rsidP="00AE2DC5">
      <w:pPr>
        <w:jc w:val="both"/>
        <w:rPr>
          <w:rFonts w:ascii="Verdana" w:hAnsi="Verdana"/>
          <w:snapToGrid w:val="0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t xml:space="preserve">na základě výsledku výběrového řízení podle zákona č. 137/2006 Sb., o veřejných zakázkách, ve znění pozdějších předpisů </w:t>
      </w:r>
      <w:r w:rsidR="001177C9" w:rsidRPr="00FA7C33">
        <w:rPr>
          <w:rFonts w:ascii="Verdana" w:hAnsi="Verdana"/>
          <w:sz w:val="20"/>
          <w:szCs w:val="20"/>
        </w:rPr>
        <w:t>(dále jen „</w:t>
      </w:r>
      <w:r w:rsidR="001177C9" w:rsidRPr="00FA7C33">
        <w:rPr>
          <w:rFonts w:ascii="Verdana" w:hAnsi="Verdana"/>
          <w:snapToGrid w:val="0"/>
          <w:sz w:val="20"/>
          <w:szCs w:val="20"/>
        </w:rPr>
        <w:t>ZVZ“).</w:t>
      </w:r>
    </w:p>
    <w:p w:rsidR="004F154E" w:rsidRPr="00FA7C33" w:rsidRDefault="004F154E" w:rsidP="000651E8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napToGrid w:val="0"/>
          <w:sz w:val="20"/>
          <w:szCs w:val="20"/>
        </w:rPr>
        <w:br w:type="page"/>
      </w:r>
      <w:r w:rsidRPr="00FA7C33">
        <w:rPr>
          <w:rFonts w:ascii="Verdana" w:hAnsi="Verdana"/>
          <w:sz w:val="20"/>
          <w:szCs w:val="20"/>
        </w:rPr>
        <w:lastRenderedPageBreak/>
        <w:br/>
        <w:t>Předmět a účel smlouvy</w:t>
      </w:r>
    </w:p>
    <w:p w:rsidR="008665E9" w:rsidRPr="00FA7C33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pro </w:t>
      </w:r>
      <w:r w:rsidR="00A5627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vydání </w:t>
      </w:r>
      <w:r w:rsidR="00E00A8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stavební</w:t>
      </w:r>
      <w:r w:rsidR="00A5627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 povolení a pro provádění </w:t>
      </w:r>
      <w:proofErr w:type="gramStart"/>
      <w:r w:rsidR="00A5627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stavby </w:t>
      </w:r>
      <w:r w:rsidR="00E00A8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65517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(dále</w:t>
      </w:r>
      <w:proofErr w:type="gramEnd"/>
      <w:r w:rsidR="0065517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jen „projektová dokumentace“)</w:t>
      </w:r>
      <w:r w:rsidR="00E00A8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v rozsahu nezbytném pro realizaci následující stavby:</w:t>
      </w:r>
    </w:p>
    <w:p w:rsidR="00C126FF" w:rsidRPr="00FA7C33" w:rsidRDefault="00C126FF" w:rsidP="00C126FF">
      <w:pPr>
        <w:rPr>
          <w:rStyle w:val="l-L2Char"/>
          <w:rFonts w:ascii="Verdana" w:hAnsi="Verdana"/>
          <w:b/>
          <w:sz w:val="20"/>
          <w:szCs w:val="20"/>
        </w:rPr>
      </w:pPr>
      <w:r w:rsidRPr="00FA7C33">
        <w:rPr>
          <w:rStyle w:val="l-L2Char"/>
          <w:rFonts w:ascii="Verdana" w:hAnsi="Verdana"/>
          <w:b/>
          <w:sz w:val="20"/>
          <w:szCs w:val="20"/>
        </w:rPr>
        <w:t xml:space="preserve">          </w:t>
      </w:r>
      <w:bookmarkStart w:id="2" w:name="_GoBack"/>
      <w:r w:rsidR="000F5BF7" w:rsidRPr="00FA7C33">
        <w:rPr>
          <w:rStyle w:val="l-L2Char"/>
          <w:rFonts w:ascii="Verdana" w:hAnsi="Verdana"/>
          <w:b/>
          <w:sz w:val="20"/>
          <w:szCs w:val="20"/>
        </w:rPr>
        <w:t xml:space="preserve">Název stavby: </w:t>
      </w:r>
      <w:r w:rsidR="00A56274" w:rsidRPr="00FA7C33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0B20E3" w:rsidRDefault="00C126FF" w:rsidP="000B20E3">
      <w:pPr>
        <w:numPr>
          <w:ilvl w:val="0"/>
          <w:numId w:val="72"/>
        </w:numPr>
        <w:rPr>
          <w:rFonts w:ascii="Verdana" w:hAnsi="Verdana"/>
          <w:sz w:val="20"/>
          <w:szCs w:val="20"/>
        </w:rPr>
        <w:pPrChange w:id="3" w:author="podebradskyj" w:date="2015-08-28T13:28:00Z">
          <w:pPr/>
        </w:pPrChange>
      </w:pPr>
      <w:del w:id="4" w:author="podebradskyj" w:date="2015-08-28T13:28:00Z">
        <w:r w:rsidRPr="00D4236F" w:rsidDel="00945709">
          <w:rPr>
            <w:rFonts w:ascii="Verdana" w:hAnsi="Verdana"/>
            <w:sz w:val="20"/>
            <w:szCs w:val="20"/>
          </w:rPr>
          <w:delText xml:space="preserve">          </w:delText>
        </w:r>
      </w:del>
      <w:r w:rsidR="00C93C74" w:rsidRPr="00540EB0">
        <w:rPr>
          <w:rFonts w:ascii="Verdana" w:hAnsi="Verdana"/>
          <w:sz w:val="20"/>
          <w:szCs w:val="20"/>
        </w:rPr>
        <w:t>Polní cest</w:t>
      </w:r>
      <w:r w:rsidR="009A5945">
        <w:rPr>
          <w:rFonts w:ascii="Verdana" w:hAnsi="Verdana"/>
          <w:sz w:val="20"/>
          <w:szCs w:val="20"/>
        </w:rPr>
        <w:t>a</w:t>
      </w:r>
      <w:r w:rsidR="00C93C74" w:rsidRPr="00540EB0">
        <w:rPr>
          <w:rFonts w:ascii="Verdana" w:hAnsi="Verdana"/>
          <w:sz w:val="20"/>
          <w:szCs w:val="20"/>
        </w:rPr>
        <w:t xml:space="preserve"> HPC 4 a HPC 5 Kněžice s doprovodnou zelení</w:t>
      </w:r>
    </w:p>
    <w:p w:rsidR="000B20E3" w:rsidRDefault="009A5945" w:rsidP="000B20E3">
      <w:pPr>
        <w:numPr>
          <w:ilvl w:val="0"/>
          <w:numId w:val="72"/>
        </w:numPr>
        <w:rPr>
          <w:rFonts w:ascii="Verdana" w:hAnsi="Verdana"/>
          <w:sz w:val="20"/>
          <w:szCs w:val="20"/>
        </w:rPr>
        <w:pPrChange w:id="5" w:author="podebradskyj" w:date="2015-08-28T13:29:00Z">
          <w:pPr>
            <w:ind w:left="708"/>
          </w:pPr>
        </w:pPrChange>
      </w:pPr>
      <w:r>
        <w:rPr>
          <w:rFonts w:ascii="Verdana" w:hAnsi="Verdana"/>
          <w:sz w:val="20"/>
          <w:szCs w:val="20"/>
        </w:rPr>
        <w:t>P</w:t>
      </w:r>
      <w:r w:rsidR="00C93C74" w:rsidRPr="00540EB0">
        <w:rPr>
          <w:rFonts w:ascii="Verdana" w:hAnsi="Verdana"/>
          <w:sz w:val="20"/>
          <w:szCs w:val="20"/>
        </w:rPr>
        <w:t xml:space="preserve">oldr se stálou vodní hladinou na </w:t>
      </w:r>
      <w:proofErr w:type="spellStart"/>
      <w:r w:rsidR="00C93C74" w:rsidRPr="00540EB0">
        <w:rPr>
          <w:rFonts w:ascii="Verdana" w:hAnsi="Verdana"/>
          <w:sz w:val="20"/>
          <w:szCs w:val="20"/>
        </w:rPr>
        <w:t>Beňovickém</w:t>
      </w:r>
      <w:proofErr w:type="spellEnd"/>
      <w:r w:rsidR="00C93C74" w:rsidRPr="00540EB0">
        <w:rPr>
          <w:rFonts w:ascii="Verdana" w:hAnsi="Verdana"/>
          <w:sz w:val="20"/>
          <w:szCs w:val="20"/>
        </w:rPr>
        <w:t xml:space="preserve"> potoce, včetně revitalizace </w:t>
      </w:r>
      <w:proofErr w:type="spellStart"/>
      <w:r w:rsidR="00C93C74" w:rsidRPr="00540EB0">
        <w:rPr>
          <w:rFonts w:ascii="Verdana" w:hAnsi="Verdana"/>
          <w:sz w:val="20"/>
          <w:szCs w:val="20"/>
        </w:rPr>
        <w:t>Beňovického</w:t>
      </w:r>
      <w:proofErr w:type="spellEnd"/>
      <w:r w:rsidR="00C93C74" w:rsidRPr="00540EB0">
        <w:rPr>
          <w:rFonts w:ascii="Verdana" w:hAnsi="Verdana"/>
          <w:sz w:val="20"/>
          <w:szCs w:val="20"/>
        </w:rPr>
        <w:t xml:space="preserve"> potoka</w:t>
      </w:r>
    </w:p>
    <w:p w:rsidR="000B20E3" w:rsidRDefault="009A5945" w:rsidP="000B20E3">
      <w:pPr>
        <w:numPr>
          <w:ilvl w:val="0"/>
          <w:numId w:val="72"/>
        </w:numPr>
        <w:rPr>
          <w:rFonts w:ascii="Verdana" w:hAnsi="Verdana"/>
          <w:sz w:val="20"/>
          <w:szCs w:val="20"/>
        </w:rPr>
        <w:pPrChange w:id="6" w:author="podebradskyj" w:date="2015-08-28T13:29:00Z">
          <w:pPr>
            <w:ind w:firstLine="708"/>
          </w:pPr>
        </w:pPrChange>
      </w:pPr>
      <w:r>
        <w:rPr>
          <w:rFonts w:ascii="Verdana" w:hAnsi="Verdana"/>
          <w:sz w:val="20"/>
          <w:szCs w:val="20"/>
        </w:rPr>
        <w:t>Bi</w:t>
      </w:r>
      <w:r w:rsidR="00C93C74" w:rsidRPr="00540EB0">
        <w:rPr>
          <w:rFonts w:ascii="Verdana" w:hAnsi="Verdana"/>
          <w:sz w:val="20"/>
          <w:szCs w:val="20"/>
        </w:rPr>
        <w:t>ocentr</w:t>
      </w:r>
      <w:r>
        <w:rPr>
          <w:rFonts w:ascii="Verdana" w:hAnsi="Verdana"/>
          <w:sz w:val="20"/>
          <w:szCs w:val="20"/>
        </w:rPr>
        <w:t>um</w:t>
      </w:r>
      <w:r w:rsidR="00C93C74" w:rsidRPr="00540EB0">
        <w:rPr>
          <w:rFonts w:ascii="Verdana" w:hAnsi="Verdana"/>
          <w:sz w:val="20"/>
          <w:szCs w:val="20"/>
        </w:rPr>
        <w:t xml:space="preserve"> LBC B6 Kněžice s vodní plochou</w:t>
      </w:r>
    </w:p>
    <w:p w:rsidR="00035F68" w:rsidRPr="00FA7C33" w:rsidRDefault="00C126FF" w:rsidP="00FA7C33">
      <w:pPr>
        <w:rPr>
          <w:rStyle w:val="l-L2Char"/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8E133F" w:rsidRPr="00FA7C33">
        <w:rPr>
          <w:rStyle w:val="l-L2Char"/>
          <w:rFonts w:ascii="Verdana" w:hAnsi="Verdana"/>
          <w:sz w:val="20"/>
          <w:szCs w:val="20"/>
        </w:rPr>
        <w:t>Místo stavby:</w:t>
      </w:r>
      <w:r w:rsidR="00A56274" w:rsidRPr="00FA7C33">
        <w:rPr>
          <w:rStyle w:val="l-L2Char"/>
          <w:rFonts w:ascii="Verdana" w:hAnsi="Verdana"/>
          <w:sz w:val="20"/>
          <w:szCs w:val="20"/>
        </w:rPr>
        <w:t xml:space="preserve">    </w:t>
      </w:r>
      <w:r w:rsidR="008E133F" w:rsidRPr="00FA7C33">
        <w:rPr>
          <w:rStyle w:val="l-L2Char"/>
          <w:rFonts w:ascii="Verdana" w:hAnsi="Verdana"/>
          <w:sz w:val="20"/>
          <w:szCs w:val="20"/>
        </w:rPr>
        <w:t xml:space="preserve"> </w:t>
      </w:r>
      <w:proofErr w:type="gramStart"/>
      <w:r w:rsidRPr="00FA7C33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FA7C33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FA7C33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FA7C33">
        <w:rPr>
          <w:rStyle w:val="l-L2Char"/>
          <w:rFonts w:ascii="Verdana" w:hAnsi="Verdana"/>
          <w:sz w:val="20"/>
          <w:szCs w:val="20"/>
        </w:rPr>
        <w:t xml:space="preserve"> </w:t>
      </w:r>
      <w:r w:rsidR="00C93C74">
        <w:rPr>
          <w:rStyle w:val="l-L2Char"/>
          <w:rFonts w:ascii="Verdana" w:hAnsi="Verdana"/>
          <w:sz w:val="20"/>
          <w:szCs w:val="20"/>
        </w:rPr>
        <w:t>Kněžice</w:t>
      </w:r>
    </w:p>
    <w:p w:rsidR="00D4236F" w:rsidRDefault="00035F68" w:rsidP="00FA7C33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  <w:szCs w:val="20"/>
        </w:rPr>
      </w:pPr>
      <w:r w:rsidRPr="00FA7C33">
        <w:rPr>
          <w:rStyle w:val="l-L2Char"/>
          <w:rFonts w:ascii="Verdana" w:hAnsi="Verdana"/>
          <w:sz w:val="20"/>
          <w:szCs w:val="20"/>
        </w:rPr>
        <w:t>Popis stavby:</w:t>
      </w:r>
      <w:r w:rsidR="00D4236F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C93C74" w:rsidRDefault="00945709" w:rsidP="00FA7C33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  <w:szCs w:val="20"/>
        </w:rPr>
      </w:pPr>
      <w:proofErr w:type="gramStart"/>
      <w:ins w:id="7" w:author="podebradskyj" w:date="2015-08-28T13:29:00Z">
        <w:r>
          <w:rPr>
            <w:rFonts w:ascii="Verdana" w:hAnsi="Verdana"/>
            <w:b/>
            <w:sz w:val="20"/>
            <w:szCs w:val="20"/>
          </w:rPr>
          <w:t xml:space="preserve">Ad1)  </w:t>
        </w:r>
      </w:ins>
      <w:r w:rsidR="00FA7C33">
        <w:rPr>
          <w:rFonts w:ascii="Verdana" w:hAnsi="Verdana"/>
          <w:b/>
          <w:sz w:val="20"/>
          <w:szCs w:val="20"/>
        </w:rPr>
        <w:t>P</w:t>
      </w:r>
      <w:r w:rsidR="00C93C74" w:rsidRPr="00FA7C33">
        <w:rPr>
          <w:rFonts w:ascii="Verdana" w:hAnsi="Verdana"/>
          <w:b/>
          <w:sz w:val="20"/>
          <w:szCs w:val="20"/>
        </w:rPr>
        <w:t>olní</w:t>
      </w:r>
      <w:proofErr w:type="gramEnd"/>
      <w:r w:rsidR="00C93C74" w:rsidRPr="00FA7C33">
        <w:rPr>
          <w:rFonts w:ascii="Verdana" w:hAnsi="Verdana"/>
          <w:b/>
          <w:sz w:val="20"/>
          <w:szCs w:val="20"/>
        </w:rPr>
        <w:t xml:space="preserve"> cest</w:t>
      </w:r>
      <w:r w:rsidR="00FA7C33">
        <w:rPr>
          <w:rFonts w:ascii="Verdana" w:hAnsi="Verdana"/>
          <w:b/>
          <w:sz w:val="20"/>
          <w:szCs w:val="20"/>
        </w:rPr>
        <w:t>a</w:t>
      </w:r>
      <w:r w:rsidR="00C93C74" w:rsidRPr="00FA7C33">
        <w:rPr>
          <w:rFonts w:ascii="Verdana" w:hAnsi="Verdana"/>
          <w:b/>
          <w:sz w:val="20"/>
          <w:szCs w:val="20"/>
        </w:rPr>
        <w:t xml:space="preserve"> HPC 4 a HPC 5 Kněžice s doprovodnou zelení</w:t>
      </w:r>
      <w:r w:rsidR="00C93C74">
        <w:rPr>
          <w:rFonts w:ascii="Verdana" w:hAnsi="Verdana"/>
          <w:sz w:val="20"/>
          <w:szCs w:val="20"/>
        </w:rPr>
        <w:t xml:space="preserve"> </w:t>
      </w:r>
      <w:r w:rsidR="00C93C74" w:rsidRPr="00C93C74">
        <w:rPr>
          <w:rFonts w:ascii="Verdana" w:hAnsi="Verdana"/>
          <w:sz w:val="20"/>
          <w:szCs w:val="20"/>
        </w:rPr>
        <w:t xml:space="preserve">- kolejová cesta v délce </w:t>
      </w:r>
      <w:r w:rsidR="00C93C74" w:rsidRPr="00FA7C33">
        <w:rPr>
          <w:rFonts w:ascii="Verdana" w:hAnsi="Verdana"/>
          <w:sz w:val="20"/>
          <w:szCs w:val="20"/>
        </w:rPr>
        <w:t>cca 775 m v úseku od stávající cesty VPC4 k napojení na stávající polní cestu HPC6. Součástí cest </w:t>
      </w:r>
      <w:r w:rsidR="00FA7C33">
        <w:rPr>
          <w:rFonts w:ascii="Verdana" w:hAnsi="Verdana"/>
          <w:sz w:val="20"/>
          <w:szCs w:val="20"/>
        </w:rPr>
        <w:t>p</w:t>
      </w:r>
      <w:r w:rsidR="00C93C74" w:rsidRPr="00FA7C33">
        <w:rPr>
          <w:rFonts w:ascii="Verdana" w:hAnsi="Verdana"/>
          <w:sz w:val="20"/>
          <w:szCs w:val="20"/>
        </w:rPr>
        <w:t>odélná drenáž, vsakovací prvky, zřízení</w:t>
      </w:r>
      <w:r w:rsidR="00C93C74" w:rsidRPr="00540EB0">
        <w:rPr>
          <w:rFonts w:ascii="Verdana" w:hAnsi="Verdana"/>
          <w:sz w:val="20"/>
          <w:szCs w:val="20"/>
        </w:rPr>
        <w:t xml:space="preserve"> pramenní jímky (studánky) na </w:t>
      </w:r>
      <w:proofErr w:type="spellStart"/>
      <w:r w:rsidR="00C93C74" w:rsidRPr="00540EB0">
        <w:rPr>
          <w:rFonts w:ascii="Verdana" w:hAnsi="Verdana"/>
          <w:sz w:val="20"/>
          <w:szCs w:val="20"/>
        </w:rPr>
        <w:t>parc.</w:t>
      </w:r>
      <w:r w:rsidR="009A5945">
        <w:rPr>
          <w:rFonts w:ascii="Verdana" w:hAnsi="Verdana"/>
          <w:sz w:val="20"/>
          <w:szCs w:val="20"/>
        </w:rPr>
        <w:t>č</w:t>
      </w:r>
      <w:proofErr w:type="spellEnd"/>
      <w:r w:rsidR="009A5945">
        <w:rPr>
          <w:rFonts w:ascii="Verdana" w:hAnsi="Verdana"/>
          <w:sz w:val="20"/>
          <w:szCs w:val="20"/>
        </w:rPr>
        <w:t xml:space="preserve">. </w:t>
      </w:r>
      <w:r w:rsidR="00C93C74" w:rsidRPr="00540EB0">
        <w:rPr>
          <w:rFonts w:ascii="Verdana" w:hAnsi="Verdana"/>
          <w:sz w:val="20"/>
          <w:szCs w:val="20"/>
        </w:rPr>
        <w:t>1246</w:t>
      </w:r>
      <w:r w:rsidR="009A5945">
        <w:rPr>
          <w:rFonts w:ascii="Verdana" w:hAnsi="Verdana"/>
          <w:sz w:val="20"/>
          <w:szCs w:val="20"/>
        </w:rPr>
        <w:t xml:space="preserve"> </w:t>
      </w:r>
      <w:proofErr w:type="gramStart"/>
      <w:r w:rsidR="009A5945">
        <w:rPr>
          <w:rFonts w:ascii="Verdana" w:hAnsi="Verdana"/>
          <w:sz w:val="20"/>
          <w:szCs w:val="20"/>
        </w:rPr>
        <w:t>k.</w:t>
      </w:r>
      <w:proofErr w:type="spellStart"/>
      <w:r w:rsidR="009A5945">
        <w:rPr>
          <w:rFonts w:ascii="Verdana" w:hAnsi="Verdana"/>
          <w:sz w:val="20"/>
          <w:szCs w:val="20"/>
        </w:rPr>
        <w:t>ú</w:t>
      </w:r>
      <w:proofErr w:type="spellEnd"/>
      <w:r w:rsidR="009A5945">
        <w:rPr>
          <w:rFonts w:ascii="Verdana" w:hAnsi="Verdana"/>
          <w:sz w:val="20"/>
          <w:szCs w:val="20"/>
        </w:rPr>
        <w:t>.</w:t>
      </w:r>
      <w:proofErr w:type="gramEnd"/>
      <w:r w:rsidR="009A5945">
        <w:rPr>
          <w:rFonts w:ascii="Verdana" w:hAnsi="Verdana"/>
          <w:sz w:val="20"/>
          <w:szCs w:val="20"/>
        </w:rPr>
        <w:t xml:space="preserve"> Kněžice</w:t>
      </w:r>
      <w:r w:rsidR="00C93C74" w:rsidRPr="00540EB0">
        <w:rPr>
          <w:rFonts w:ascii="Verdana" w:hAnsi="Verdana"/>
          <w:sz w:val="20"/>
          <w:szCs w:val="20"/>
        </w:rPr>
        <w:t>.</w:t>
      </w:r>
    </w:p>
    <w:p w:rsidR="00C93C74" w:rsidRDefault="00945709" w:rsidP="00EC7F4C">
      <w:pPr>
        <w:spacing w:line="240" w:lineRule="atLeast"/>
        <w:ind w:left="708"/>
        <w:rPr>
          <w:rFonts w:ascii="Verdana" w:hAnsi="Verdana"/>
          <w:b/>
          <w:sz w:val="20"/>
          <w:szCs w:val="20"/>
        </w:rPr>
      </w:pPr>
      <w:proofErr w:type="gramStart"/>
      <w:ins w:id="8" w:author="podebradskyj" w:date="2015-08-28T13:29:00Z">
        <w:r>
          <w:rPr>
            <w:rFonts w:ascii="Verdana" w:hAnsi="Verdana"/>
            <w:b/>
            <w:sz w:val="20"/>
            <w:szCs w:val="20"/>
          </w:rPr>
          <w:t xml:space="preserve">Ad2)  </w:t>
        </w:r>
      </w:ins>
      <w:r w:rsidR="00C93C74" w:rsidRPr="00FA7C33">
        <w:rPr>
          <w:rFonts w:ascii="Verdana" w:hAnsi="Verdana"/>
          <w:b/>
          <w:sz w:val="20"/>
          <w:szCs w:val="20"/>
        </w:rPr>
        <w:t>Poldr</w:t>
      </w:r>
      <w:proofErr w:type="gramEnd"/>
      <w:r w:rsidR="00C93C74" w:rsidRPr="00FA7C33">
        <w:rPr>
          <w:rFonts w:ascii="Verdana" w:hAnsi="Verdana"/>
          <w:b/>
          <w:sz w:val="20"/>
          <w:szCs w:val="20"/>
        </w:rPr>
        <w:t xml:space="preserve"> se stálou vodní hladinou na </w:t>
      </w:r>
      <w:proofErr w:type="spellStart"/>
      <w:r w:rsidR="00C93C74" w:rsidRPr="00FA7C33">
        <w:rPr>
          <w:rFonts w:ascii="Verdana" w:hAnsi="Verdana"/>
          <w:b/>
          <w:sz w:val="20"/>
          <w:szCs w:val="20"/>
        </w:rPr>
        <w:t>Beňovickém</w:t>
      </w:r>
      <w:proofErr w:type="spellEnd"/>
      <w:r w:rsidR="00C93C74" w:rsidRPr="00FA7C33">
        <w:rPr>
          <w:rFonts w:ascii="Verdana" w:hAnsi="Verdana"/>
          <w:b/>
          <w:sz w:val="20"/>
          <w:szCs w:val="20"/>
        </w:rPr>
        <w:t xml:space="preserve"> potoce</w:t>
      </w:r>
    </w:p>
    <w:p w:rsidR="00C93C74" w:rsidRPr="00540EB0" w:rsidRDefault="00C93C74" w:rsidP="00EC7F4C">
      <w:pPr>
        <w:pStyle w:val="Odstavecseseznamem"/>
        <w:spacing w:line="240" w:lineRule="atLeast"/>
        <w:jc w:val="both"/>
        <w:rPr>
          <w:rFonts w:ascii="Verdana" w:hAnsi="Verdana"/>
          <w:sz w:val="20"/>
          <w:szCs w:val="20"/>
        </w:rPr>
      </w:pPr>
      <w:r w:rsidRPr="00540EB0">
        <w:rPr>
          <w:rFonts w:ascii="Verdana" w:hAnsi="Verdana"/>
          <w:sz w:val="20"/>
          <w:szCs w:val="20"/>
        </w:rPr>
        <w:t>retenční kapacita poldru cca 20000</w:t>
      </w:r>
      <w:r w:rsidR="009A5945">
        <w:rPr>
          <w:rFonts w:ascii="Verdana" w:hAnsi="Verdana"/>
          <w:sz w:val="20"/>
          <w:szCs w:val="20"/>
        </w:rPr>
        <w:t xml:space="preserve"> </w:t>
      </w:r>
      <w:r w:rsidRPr="00540EB0">
        <w:rPr>
          <w:rFonts w:ascii="Verdana" w:hAnsi="Verdana"/>
          <w:sz w:val="20"/>
          <w:szCs w:val="20"/>
        </w:rPr>
        <w:t>m</w:t>
      </w:r>
      <w:r w:rsidR="009A5945">
        <w:rPr>
          <w:rFonts w:ascii="Verdana" w:hAnsi="Verdana"/>
          <w:sz w:val="20"/>
          <w:szCs w:val="20"/>
          <w:vertAlign w:val="superscript"/>
        </w:rPr>
        <w:t>3</w:t>
      </w:r>
      <w:r w:rsidRPr="00540EB0">
        <w:rPr>
          <w:rFonts w:ascii="Verdana" w:hAnsi="Verdana"/>
          <w:sz w:val="20"/>
          <w:szCs w:val="20"/>
        </w:rPr>
        <w:t xml:space="preserve">; plocha pozemku pro poldr cca 5,6 ha; </w:t>
      </w:r>
      <w:proofErr w:type="gramStart"/>
      <w:r w:rsidRPr="00540EB0">
        <w:rPr>
          <w:rFonts w:ascii="Verdana" w:hAnsi="Verdana"/>
          <w:sz w:val="20"/>
          <w:szCs w:val="20"/>
        </w:rPr>
        <w:t>přístupová  štěrková</w:t>
      </w:r>
      <w:proofErr w:type="gramEnd"/>
      <w:r w:rsidRPr="00540EB0">
        <w:rPr>
          <w:rFonts w:ascii="Verdana" w:hAnsi="Verdana"/>
          <w:sz w:val="20"/>
          <w:szCs w:val="20"/>
        </w:rPr>
        <w:t xml:space="preserve"> cesta P 4,0/30 o délce 890m; šířka pozemku cesty 7</w:t>
      </w:r>
      <w:r w:rsidR="009A5945">
        <w:rPr>
          <w:rFonts w:ascii="Verdana" w:hAnsi="Verdana"/>
          <w:sz w:val="20"/>
          <w:szCs w:val="20"/>
        </w:rPr>
        <w:t xml:space="preserve"> </w:t>
      </w:r>
      <w:r w:rsidRPr="00540EB0">
        <w:rPr>
          <w:rFonts w:ascii="Verdana" w:hAnsi="Verdana"/>
          <w:sz w:val="20"/>
          <w:szCs w:val="20"/>
        </w:rPr>
        <w:t xml:space="preserve">m. </w:t>
      </w:r>
      <w:r>
        <w:rPr>
          <w:rFonts w:ascii="Verdana" w:hAnsi="Verdana"/>
          <w:sz w:val="20"/>
          <w:szCs w:val="20"/>
        </w:rPr>
        <w:t>p</w:t>
      </w:r>
      <w:r w:rsidRPr="00540EB0">
        <w:rPr>
          <w:rFonts w:ascii="Verdana" w:hAnsi="Verdana"/>
          <w:sz w:val="20"/>
          <w:szCs w:val="20"/>
        </w:rPr>
        <w:t xml:space="preserve">arcely dle KN ve vlastnictví Obce Kněžice: 1069 </w:t>
      </w:r>
      <w:proofErr w:type="spellStart"/>
      <w:proofErr w:type="gramStart"/>
      <w:r w:rsidRPr="00540EB0">
        <w:rPr>
          <w:rFonts w:ascii="Verdana" w:hAnsi="Verdana"/>
          <w:sz w:val="20"/>
          <w:szCs w:val="20"/>
        </w:rPr>
        <w:t>ost</w:t>
      </w:r>
      <w:proofErr w:type="gramEnd"/>
      <w:r w:rsidRPr="00540EB0">
        <w:rPr>
          <w:rFonts w:ascii="Verdana" w:hAnsi="Verdana"/>
          <w:sz w:val="20"/>
          <w:szCs w:val="20"/>
        </w:rPr>
        <w:t>.</w:t>
      </w:r>
      <w:proofErr w:type="gramStart"/>
      <w:r w:rsidRPr="00540EB0">
        <w:rPr>
          <w:rFonts w:ascii="Verdana" w:hAnsi="Verdana"/>
          <w:sz w:val="20"/>
          <w:szCs w:val="20"/>
        </w:rPr>
        <w:t>vod</w:t>
      </w:r>
      <w:proofErr w:type="spellEnd"/>
      <w:proofErr w:type="gramEnd"/>
      <w:r w:rsidRPr="00540EB0">
        <w:rPr>
          <w:rFonts w:ascii="Verdana" w:hAnsi="Verdana"/>
          <w:sz w:val="20"/>
          <w:szCs w:val="20"/>
        </w:rPr>
        <w:t xml:space="preserve"> </w:t>
      </w:r>
      <w:proofErr w:type="spellStart"/>
      <w:r w:rsidRPr="00540EB0">
        <w:rPr>
          <w:rFonts w:ascii="Verdana" w:hAnsi="Verdana"/>
          <w:sz w:val="20"/>
          <w:szCs w:val="20"/>
        </w:rPr>
        <w:t>pl</w:t>
      </w:r>
      <w:proofErr w:type="spellEnd"/>
      <w:r w:rsidRPr="00540EB0">
        <w:rPr>
          <w:rFonts w:ascii="Verdana" w:hAnsi="Verdana"/>
          <w:sz w:val="20"/>
          <w:szCs w:val="20"/>
        </w:rPr>
        <w:t xml:space="preserve">; 1086 </w:t>
      </w:r>
      <w:proofErr w:type="gramStart"/>
      <w:r w:rsidRPr="00540EB0">
        <w:rPr>
          <w:rFonts w:ascii="Verdana" w:hAnsi="Verdana"/>
          <w:sz w:val="20"/>
          <w:szCs w:val="20"/>
        </w:rPr>
        <w:t>ost</w:t>
      </w:r>
      <w:proofErr w:type="gramEnd"/>
      <w:r w:rsidRPr="00540EB0">
        <w:rPr>
          <w:rFonts w:ascii="Verdana" w:hAnsi="Verdana"/>
          <w:sz w:val="20"/>
          <w:szCs w:val="20"/>
        </w:rPr>
        <w:t>.</w:t>
      </w:r>
      <w:proofErr w:type="gramStart"/>
      <w:r w:rsidRPr="00540EB0">
        <w:rPr>
          <w:rFonts w:ascii="Verdana" w:hAnsi="Verdana"/>
          <w:sz w:val="20"/>
          <w:szCs w:val="20"/>
        </w:rPr>
        <w:t>pl.</w:t>
      </w:r>
      <w:proofErr w:type="gramEnd"/>
      <w:r w:rsidRPr="00540EB0">
        <w:rPr>
          <w:rFonts w:ascii="Verdana" w:hAnsi="Verdana"/>
          <w:sz w:val="20"/>
          <w:szCs w:val="20"/>
        </w:rPr>
        <w:t xml:space="preserve">; 1084 </w:t>
      </w:r>
      <w:proofErr w:type="spellStart"/>
      <w:r w:rsidRPr="00540EB0">
        <w:rPr>
          <w:rFonts w:ascii="Verdana" w:hAnsi="Verdana"/>
          <w:sz w:val="20"/>
          <w:szCs w:val="20"/>
        </w:rPr>
        <w:t>ost</w:t>
      </w:r>
      <w:proofErr w:type="spellEnd"/>
      <w:r w:rsidRPr="00540EB0">
        <w:rPr>
          <w:rFonts w:ascii="Verdana" w:hAnsi="Verdana"/>
          <w:sz w:val="20"/>
          <w:szCs w:val="20"/>
        </w:rPr>
        <w:t xml:space="preserve">. </w:t>
      </w:r>
      <w:proofErr w:type="spellStart"/>
      <w:proofErr w:type="gramStart"/>
      <w:r w:rsidRPr="00540EB0">
        <w:rPr>
          <w:rFonts w:ascii="Verdana" w:hAnsi="Verdana"/>
          <w:sz w:val="20"/>
          <w:szCs w:val="20"/>
        </w:rPr>
        <w:t>pl</w:t>
      </w:r>
      <w:proofErr w:type="spellEnd"/>
      <w:r w:rsidRPr="00540EB0">
        <w:rPr>
          <w:rFonts w:ascii="Verdana" w:hAnsi="Verdana"/>
          <w:sz w:val="20"/>
          <w:szCs w:val="20"/>
        </w:rPr>
        <w:t>.</w:t>
      </w:r>
      <w:proofErr w:type="gramEnd"/>
      <w:r w:rsidRPr="00540EB0">
        <w:rPr>
          <w:rFonts w:ascii="Verdana" w:hAnsi="Verdana"/>
          <w:sz w:val="20"/>
          <w:szCs w:val="20"/>
        </w:rPr>
        <w:t xml:space="preserve"> </w:t>
      </w:r>
    </w:p>
    <w:p w:rsidR="00C93C74" w:rsidRPr="00FA7C33" w:rsidRDefault="00C93C74" w:rsidP="00FA7C33">
      <w:pPr>
        <w:pStyle w:val="Odstavecseseznamem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93C74" w:rsidRPr="00C93C74" w:rsidRDefault="00C93C74" w:rsidP="00FA7C33">
      <w:pPr>
        <w:pStyle w:val="Odstavecseseznamem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 w:rsidRPr="00C93C74">
        <w:rPr>
          <w:rFonts w:ascii="Verdana" w:hAnsi="Verdana"/>
          <w:b/>
          <w:sz w:val="20"/>
          <w:szCs w:val="20"/>
        </w:rPr>
        <w:t>R</w:t>
      </w:r>
      <w:r w:rsidRPr="00FA7C33">
        <w:rPr>
          <w:rFonts w:ascii="Verdana" w:hAnsi="Verdana"/>
          <w:b/>
          <w:sz w:val="20"/>
          <w:szCs w:val="20"/>
        </w:rPr>
        <w:t xml:space="preserve">evitalizace </w:t>
      </w:r>
      <w:proofErr w:type="spellStart"/>
      <w:r w:rsidRPr="00FA7C33">
        <w:rPr>
          <w:rFonts w:ascii="Verdana" w:hAnsi="Verdana"/>
          <w:b/>
          <w:sz w:val="20"/>
          <w:szCs w:val="20"/>
        </w:rPr>
        <w:t>Beňovického</w:t>
      </w:r>
      <w:proofErr w:type="spellEnd"/>
      <w:r w:rsidRPr="00FA7C33">
        <w:rPr>
          <w:rFonts w:ascii="Verdana" w:hAnsi="Verdana"/>
          <w:b/>
          <w:sz w:val="20"/>
          <w:szCs w:val="20"/>
        </w:rPr>
        <w:t xml:space="preserve"> potoka</w:t>
      </w:r>
      <w:r w:rsidRPr="00C93C74">
        <w:rPr>
          <w:rFonts w:ascii="Verdana" w:hAnsi="Verdana"/>
          <w:b/>
          <w:sz w:val="20"/>
          <w:szCs w:val="20"/>
        </w:rPr>
        <w:t xml:space="preserve"> nad zastavěnou částí obce Kněžice</w:t>
      </w:r>
      <w:r w:rsidRPr="00C93C74">
        <w:rPr>
          <w:rFonts w:ascii="Verdana" w:hAnsi="Verdana"/>
          <w:sz w:val="20"/>
          <w:szCs w:val="20"/>
        </w:rPr>
        <w:t xml:space="preserve"> včetně vybudování bočních tůní, </w:t>
      </w:r>
      <w:proofErr w:type="spellStart"/>
      <w:r w:rsidRPr="00C93C74">
        <w:rPr>
          <w:rFonts w:ascii="Verdana" w:hAnsi="Verdana"/>
          <w:sz w:val="20"/>
          <w:szCs w:val="20"/>
        </w:rPr>
        <w:t>odtrubnění</w:t>
      </w:r>
      <w:proofErr w:type="spellEnd"/>
      <w:r w:rsidRPr="00C93C74">
        <w:rPr>
          <w:rFonts w:ascii="Verdana" w:hAnsi="Verdana"/>
          <w:sz w:val="20"/>
          <w:szCs w:val="20"/>
        </w:rPr>
        <w:t xml:space="preserve"> koryta nad poldrem a vytvoření záchytných příkopů pod lesem. Parcely dle KN ve vlastnictví Obce Kněžice:1082 </w:t>
      </w:r>
      <w:proofErr w:type="gramStart"/>
      <w:r w:rsidRPr="00C93C74">
        <w:rPr>
          <w:rFonts w:ascii="Verdana" w:hAnsi="Verdana"/>
          <w:sz w:val="20"/>
          <w:szCs w:val="20"/>
        </w:rPr>
        <w:t>ost</w:t>
      </w:r>
      <w:proofErr w:type="gramEnd"/>
      <w:r w:rsidRPr="00C93C74">
        <w:rPr>
          <w:rFonts w:ascii="Verdana" w:hAnsi="Verdana"/>
          <w:sz w:val="20"/>
          <w:szCs w:val="20"/>
        </w:rPr>
        <w:t>.</w:t>
      </w:r>
      <w:proofErr w:type="gramStart"/>
      <w:r w:rsidRPr="00C93C74">
        <w:rPr>
          <w:rFonts w:ascii="Verdana" w:hAnsi="Verdana"/>
          <w:sz w:val="20"/>
          <w:szCs w:val="20"/>
        </w:rPr>
        <w:t>pl.</w:t>
      </w:r>
      <w:proofErr w:type="gramEnd"/>
      <w:r w:rsidRPr="00C93C74">
        <w:rPr>
          <w:rFonts w:ascii="Verdana" w:hAnsi="Verdana"/>
          <w:sz w:val="20"/>
          <w:szCs w:val="20"/>
        </w:rPr>
        <w:t xml:space="preserve"> zeleň; 1066 </w:t>
      </w:r>
      <w:proofErr w:type="gramStart"/>
      <w:r w:rsidRPr="00C93C74">
        <w:rPr>
          <w:rFonts w:ascii="Verdana" w:hAnsi="Verdana"/>
          <w:sz w:val="20"/>
          <w:szCs w:val="20"/>
        </w:rPr>
        <w:t>ost</w:t>
      </w:r>
      <w:proofErr w:type="gramEnd"/>
      <w:r w:rsidRPr="00C93C74">
        <w:rPr>
          <w:rFonts w:ascii="Verdana" w:hAnsi="Verdana"/>
          <w:sz w:val="20"/>
          <w:szCs w:val="20"/>
        </w:rPr>
        <w:t>.</w:t>
      </w:r>
      <w:proofErr w:type="gramStart"/>
      <w:r w:rsidRPr="00C93C74">
        <w:rPr>
          <w:rFonts w:ascii="Verdana" w:hAnsi="Verdana"/>
          <w:sz w:val="20"/>
          <w:szCs w:val="20"/>
        </w:rPr>
        <w:t>pl.</w:t>
      </w:r>
      <w:proofErr w:type="gramEnd"/>
      <w:r w:rsidRPr="00C93C74">
        <w:rPr>
          <w:rFonts w:ascii="Verdana" w:hAnsi="Verdana"/>
          <w:sz w:val="20"/>
          <w:szCs w:val="20"/>
        </w:rPr>
        <w:t xml:space="preserve"> zel.; 1107 ost.pl ; 1027 </w:t>
      </w:r>
      <w:proofErr w:type="gramStart"/>
      <w:r w:rsidRPr="00C93C74">
        <w:rPr>
          <w:rFonts w:ascii="Verdana" w:hAnsi="Verdana"/>
          <w:sz w:val="20"/>
          <w:szCs w:val="20"/>
        </w:rPr>
        <w:t>ost</w:t>
      </w:r>
      <w:proofErr w:type="gramEnd"/>
      <w:r w:rsidRPr="00C93C74">
        <w:rPr>
          <w:rFonts w:ascii="Verdana" w:hAnsi="Verdana"/>
          <w:sz w:val="20"/>
          <w:szCs w:val="20"/>
        </w:rPr>
        <w:t>.</w:t>
      </w:r>
      <w:proofErr w:type="gramStart"/>
      <w:r w:rsidRPr="00C93C74">
        <w:rPr>
          <w:rFonts w:ascii="Verdana" w:hAnsi="Verdana"/>
          <w:sz w:val="20"/>
          <w:szCs w:val="20"/>
        </w:rPr>
        <w:t>pl.</w:t>
      </w:r>
      <w:proofErr w:type="gramEnd"/>
      <w:r w:rsidRPr="00C93C74">
        <w:rPr>
          <w:rFonts w:ascii="Verdana" w:hAnsi="Verdana"/>
          <w:sz w:val="20"/>
          <w:szCs w:val="20"/>
        </w:rPr>
        <w:t xml:space="preserve">; 1058 </w:t>
      </w:r>
      <w:proofErr w:type="spellStart"/>
      <w:r w:rsidRPr="00C93C74">
        <w:rPr>
          <w:rFonts w:ascii="Verdana" w:hAnsi="Verdana"/>
          <w:sz w:val="20"/>
          <w:szCs w:val="20"/>
        </w:rPr>
        <w:t>ost</w:t>
      </w:r>
      <w:proofErr w:type="spellEnd"/>
      <w:r w:rsidRPr="00C93C74">
        <w:rPr>
          <w:rFonts w:ascii="Verdana" w:hAnsi="Verdana"/>
          <w:sz w:val="20"/>
          <w:szCs w:val="20"/>
        </w:rPr>
        <w:t xml:space="preserve">. </w:t>
      </w:r>
      <w:proofErr w:type="spellStart"/>
      <w:proofErr w:type="gramStart"/>
      <w:r w:rsidRPr="00C93C74">
        <w:rPr>
          <w:rFonts w:ascii="Verdana" w:hAnsi="Verdana"/>
          <w:sz w:val="20"/>
          <w:szCs w:val="20"/>
        </w:rPr>
        <w:t>pl</w:t>
      </w:r>
      <w:proofErr w:type="spellEnd"/>
      <w:r w:rsidRPr="00C93C74">
        <w:rPr>
          <w:rFonts w:ascii="Verdana" w:hAnsi="Verdana"/>
          <w:sz w:val="20"/>
          <w:szCs w:val="20"/>
        </w:rPr>
        <w:t>.</w:t>
      </w:r>
      <w:proofErr w:type="gramEnd"/>
      <w:r w:rsidRPr="00C93C74">
        <w:rPr>
          <w:rFonts w:ascii="Verdana" w:hAnsi="Verdana"/>
          <w:sz w:val="20"/>
          <w:szCs w:val="20"/>
        </w:rPr>
        <w:t xml:space="preserve">; 1055 </w:t>
      </w:r>
      <w:proofErr w:type="gramStart"/>
      <w:r w:rsidRPr="00C93C74">
        <w:rPr>
          <w:rFonts w:ascii="Verdana" w:hAnsi="Verdana"/>
          <w:sz w:val="20"/>
          <w:szCs w:val="20"/>
        </w:rPr>
        <w:t>ost</w:t>
      </w:r>
      <w:proofErr w:type="gramEnd"/>
      <w:r w:rsidRPr="00C93C74">
        <w:rPr>
          <w:rFonts w:ascii="Verdana" w:hAnsi="Verdana"/>
          <w:sz w:val="20"/>
          <w:szCs w:val="20"/>
        </w:rPr>
        <w:t>.</w:t>
      </w:r>
      <w:proofErr w:type="gramStart"/>
      <w:r w:rsidRPr="00C93C74">
        <w:rPr>
          <w:rFonts w:ascii="Verdana" w:hAnsi="Verdana"/>
          <w:sz w:val="20"/>
          <w:szCs w:val="20"/>
        </w:rPr>
        <w:t>pl.</w:t>
      </w:r>
      <w:proofErr w:type="gramEnd"/>
      <w:r w:rsidRPr="00C93C74">
        <w:rPr>
          <w:rFonts w:ascii="Verdana" w:hAnsi="Verdana"/>
          <w:sz w:val="20"/>
          <w:szCs w:val="20"/>
        </w:rPr>
        <w:t xml:space="preserve">; 1080 </w:t>
      </w:r>
      <w:proofErr w:type="gramStart"/>
      <w:r w:rsidRPr="00C93C74">
        <w:rPr>
          <w:rFonts w:ascii="Verdana" w:hAnsi="Verdana"/>
          <w:sz w:val="20"/>
          <w:szCs w:val="20"/>
        </w:rPr>
        <w:t>ost</w:t>
      </w:r>
      <w:proofErr w:type="gramEnd"/>
      <w:r w:rsidRPr="00C93C74">
        <w:rPr>
          <w:rFonts w:ascii="Verdana" w:hAnsi="Verdana"/>
          <w:sz w:val="20"/>
          <w:szCs w:val="20"/>
        </w:rPr>
        <w:t>.</w:t>
      </w:r>
      <w:proofErr w:type="gramStart"/>
      <w:r w:rsidRPr="00C93C74">
        <w:rPr>
          <w:rFonts w:ascii="Verdana" w:hAnsi="Verdana"/>
          <w:sz w:val="20"/>
          <w:szCs w:val="20"/>
        </w:rPr>
        <w:t>pl.</w:t>
      </w:r>
      <w:proofErr w:type="gramEnd"/>
      <w:r w:rsidRPr="00C93C74">
        <w:rPr>
          <w:rFonts w:ascii="Verdana" w:hAnsi="Verdana"/>
          <w:sz w:val="20"/>
          <w:szCs w:val="20"/>
        </w:rPr>
        <w:t xml:space="preserve"> dotčená parcela KN 1074  ost.vod.pl ve vlastnictví Povodí Labe. </w:t>
      </w:r>
    </w:p>
    <w:p w:rsidR="00C93C74" w:rsidRDefault="00C93C74" w:rsidP="00FA7C33">
      <w:pPr>
        <w:ind w:left="708"/>
        <w:jc w:val="both"/>
        <w:rPr>
          <w:rFonts w:ascii="Verdana" w:hAnsi="Verdana"/>
          <w:b/>
          <w:sz w:val="20"/>
          <w:szCs w:val="20"/>
        </w:rPr>
      </w:pPr>
    </w:p>
    <w:p w:rsidR="00FA7C33" w:rsidRPr="00540EB0" w:rsidRDefault="009A5945" w:rsidP="009A5945">
      <w:pPr>
        <w:pStyle w:val="Odstavecseseznamem"/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FA7C33" w:rsidRPr="00540EB0">
        <w:rPr>
          <w:rFonts w:ascii="Verdana" w:hAnsi="Verdana"/>
          <w:b/>
          <w:sz w:val="20"/>
          <w:szCs w:val="20"/>
        </w:rPr>
        <w:t>ýsadb</w:t>
      </w:r>
      <w:r>
        <w:rPr>
          <w:rFonts w:ascii="Verdana" w:hAnsi="Verdana"/>
          <w:b/>
          <w:sz w:val="20"/>
          <w:szCs w:val="20"/>
        </w:rPr>
        <w:t>a</w:t>
      </w:r>
      <w:r w:rsidR="00FA7C33" w:rsidRPr="00540EB0">
        <w:rPr>
          <w:rFonts w:ascii="Verdana" w:hAnsi="Verdana"/>
          <w:b/>
          <w:sz w:val="20"/>
          <w:szCs w:val="20"/>
        </w:rPr>
        <w:t xml:space="preserve"> biokoridoru LBK K45: </w:t>
      </w:r>
    </w:p>
    <w:p w:rsidR="00FA7C33" w:rsidRDefault="004775DF" w:rsidP="00EC7F4C">
      <w:pPr>
        <w:pStyle w:val="Odstavecseseznamem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Bikoridor</w:t>
      </w:r>
      <w:proofErr w:type="spellEnd"/>
      <w:r>
        <w:rPr>
          <w:rFonts w:ascii="Verdana" w:hAnsi="Verdana"/>
          <w:sz w:val="20"/>
          <w:szCs w:val="20"/>
        </w:rPr>
        <w:t xml:space="preserve"> je součástí poldru n</w:t>
      </w:r>
      <w:r w:rsidR="00FA7C33" w:rsidRPr="00540EB0">
        <w:rPr>
          <w:rFonts w:ascii="Verdana" w:hAnsi="Verdana"/>
          <w:sz w:val="20"/>
          <w:szCs w:val="20"/>
        </w:rPr>
        <w:t xml:space="preserve">a parcelách ve vlastnictví Obce </w:t>
      </w:r>
      <w:proofErr w:type="gramStart"/>
      <w:r w:rsidR="00FA7C33" w:rsidRPr="00540EB0">
        <w:rPr>
          <w:rFonts w:ascii="Verdana" w:hAnsi="Verdana"/>
          <w:sz w:val="20"/>
          <w:szCs w:val="20"/>
        </w:rPr>
        <w:t>Kněžice : KN</w:t>
      </w:r>
      <w:proofErr w:type="gramEnd"/>
      <w:r w:rsidR="00FA7C33" w:rsidRPr="00540EB0">
        <w:rPr>
          <w:rFonts w:ascii="Verdana" w:hAnsi="Verdana"/>
          <w:sz w:val="20"/>
          <w:szCs w:val="20"/>
        </w:rPr>
        <w:t xml:space="preserve"> 952 podél cesty VPC2; KN 1057 podél cesty VPC3; (a dále obecní parcely související s revitalizací </w:t>
      </w:r>
      <w:proofErr w:type="spellStart"/>
      <w:r w:rsidR="00FA7C33" w:rsidRPr="00540EB0">
        <w:rPr>
          <w:rFonts w:ascii="Verdana" w:hAnsi="Verdana"/>
          <w:sz w:val="20"/>
          <w:szCs w:val="20"/>
        </w:rPr>
        <w:t>Beňovického</w:t>
      </w:r>
      <w:proofErr w:type="spellEnd"/>
      <w:r w:rsidR="00FA7C33" w:rsidRPr="00540EB0">
        <w:rPr>
          <w:rFonts w:ascii="Verdana" w:hAnsi="Verdana"/>
          <w:sz w:val="20"/>
          <w:szCs w:val="20"/>
        </w:rPr>
        <w:t xml:space="preserve"> potoka) KN 1055, 1058; 1066; 1082; 1081; 1080. Šířka biokoridoru cca 15</w:t>
      </w:r>
      <w:r w:rsidR="009A5945">
        <w:rPr>
          <w:rFonts w:ascii="Verdana" w:hAnsi="Verdana"/>
          <w:sz w:val="20"/>
          <w:szCs w:val="20"/>
        </w:rPr>
        <w:t xml:space="preserve"> </w:t>
      </w:r>
      <w:r w:rsidR="00FA7C33" w:rsidRPr="00540EB0">
        <w:rPr>
          <w:rFonts w:ascii="Verdana" w:hAnsi="Verdana"/>
          <w:sz w:val="20"/>
          <w:szCs w:val="20"/>
        </w:rPr>
        <w:t>m. Délky 124</w:t>
      </w:r>
      <w:r w:rsidR="009A5945">
        <w:rPr>
          <w:rFonts w:ascii="Verdana" w:hAnsi="Verdana"/>
          <w:sz w:val="20"/>
          <w:szCs w:val="20"/>
        </w:rPr>
        <w:t xml:space="preserve"> </w:t>
      </w:r>
      <w:r w:rsidR="00FA7C33" w:rsidRPr="00540EB0">
        <w:rPr>
          <w:rFonts w:ascii="Verdana" w:hAnsi="Verdana"/>
          <w:sz w:val="20"/>
          <w:szCs w:val="20"/>
        </w:rPr>
        <w:t xml:space="preserve">m podél cesty VPC2+118m podél cesty VPC3. Délka biokoridoru podle </w:t>
      </w:r>
      <w:proofErr w:type="spellStart"/>
      <w:r w:rsidR="00FA7C33" w:rsidRPr="00540EB0">
        <w:rPr>
          <w:rFonts w:ascii="Verdana" w:hAnsi="Verdana"/>
          <w:sz w:val="20"/>
          <w:szCs w:val="20"/>
        </w:rPr>
        <w:t>Beňovického</w:t>
      </w:r>
      <w:proofErr w:type="spellEnd"/>
      <w:r w:rsidR="00FA7C33" w:rsidRPr="00540EB0">
        <w:rPr>
          <w:rFonts w:ascii="Verdana" w:hAnsi="Verdana"/>
          <w:sz w:val="20"/>
          <w:szCs w:val="20"/>
        </w:rPr>
        <w:t xml:space="preserve"> potoka - 590m pod poldrem a 350 m nad poldrem. Charakter výsadeb: Doprovodný břehový porost založený na trvalých travních </w:t>
      </w:r>
      <w:proofErr w:type="gramStart"/>
      <w:r w:rsidR="00FA7C33" w:rsidRPr="00540EB0">
        <w:rPr>
          <w:rFonts w:ascii="Verdana" w:hAnsi="Verdana"/>
          <w:sz w:val="20"/>
          <w:szCs w:val="20"/>
        </w:rPr>
        <w:t>porostech,  skupiny</w:t>
      </w:r>
      <w:proofErr w:type="gramEnd"/>
      <w:r w:rsidR="00FA7C33" w:rsidRPr="00540EB0">
        <w:rPr>
          <w:rFonts w:ascii="Verdana" w:hAnsi="Verdana"/>
          <w:sz w:val="20"/>
          <w:szCs w:val="20"/>
        </w:rPr>
        <w:t xml:space="preserve"> stromů a keřů chráněné oplocenkami. Biokoridor na KN 1057 s terénní úpravou – </w:t>
      </w:r>
      <w:proofErr w:type="spellStart"/>
      <w:r w:rsidR="00FA7C33" w:rsidRPr="00540EB0">
        <w:rPr>
          <w:rFonts w:ascii="Verdana" w:hAnsi="Verdana"/>
          <w:sz w:val="20"/>
          <w:szCs w:val="20"/>
        </w:rPr>
        <w:t>průleh</w:t>
      </w:r>
      <w:proofErr w:type="spellEnd"/>
      <w:r w:rsidR="00FA7C33" w:rsidRPr="00540EB0">
        <w:rPr>
          <w:rFonts w:ascii="Verdana" w:hAnsi="Verdana"/>
          <w:sz w:val="20"/>
          <w:szCs w:val="20"/>
        </w:rPr>
        <w:t>- spádovaní k </w:t>
      </w:r>
      <w:proofErr w:type="spellStart"/>
      <w:r w:rsidR="00FA7C33" w:rsidRPr="00540EB0">
        <w:rPr>
          <w:rFonts w:ascii="Verdana" w:hAnsi="Verdana"/>
          <w:sz w:val="20"/>
          <w:szCs w:val="20"/>
        </w:rPr>
        <w:t>Beňovickému</w:t>
      </w:r>
      <w:proofErr w:type="spellEnd"/>
      <w:r w:rsidR="00FA7C33" w:rsidRPr="00540EB0">
        <w:rPr>
          <w:rFonts w:ascii="Verdana" w:hAnsi="Verdana"/>
          <w:sz w:val="20"/>
          <w:szCs w:val="20"/>
        </w:rPr>
        <w:t xml:space="preserve">  potoku (parcely KN 1057 a 1058). </w:t>
      </w:r>
    </w:p>
    <w:p w:rsidR="004775DF" w:rsidRDefault="004775DF" w:rsidP="009A5945">
      <w:pPr>
        <w:pStyle w:val="Odstavecseseznamem"/>
        <w:spacing w:after="200" w:line="276" w:lineRule="auto"/>
        <w:rPr>
          <w:rFonts w:ascii="Verdana" w:hAnsi="Verdana"/>
          <w:b/>
          <w:sz w:val="20"/>
          <w:szCs w:val="20"/>
        </w:rPr>
      </w:pPr>
    </w:p>
    <w:p w:rsidR="00FA7C33" w:rsidRDefault="00945709" w:rsidP="009A5945">
      <w:pPr>
        <w:pStyle w:val="Odstavecseseznamem"/>
        <w:spacing w:after="200" w:line="276" w:lineRule="auto"/>
        <w:rPr>
          <w:rFonts w:ascii="Verdana" w:hAnsi="Verdana"/>
          <w:b/>
          <w:sz w:val="20"/>
          <w:szCs w:val="20"/>
        </w:rPr>
      </w:pPr>
      <w:proofErr w:type="gramStart"/>
      <w:ins w:id="9" w:author="podebradskyj" w:date="2015-08-28T13:29:00Z">
        <w:r>
          <w:rPr>
            <w:rFonts w:ascii="Verdana" w:hAnsi="Verdana"/>
            <w:b/>
            <w:sz w:val="20"/>
            <w:szCs w:val="20"/>
          </w:rPr>
          <w:t xml:space="preserve">Ad3)  </w:t>
        </w:r>
      </w:ins>
      <w:r w:rsidR="004775DF">
        <w:rPr>
          <w:rFonts w:ascii="Verdana" w:hAnsi="Verdana"/>
          <w:b/>
          <w:sz w:val="20"/>
          <w:szCs w:val="20"/>
        </w:rPr>
        <w:t>B</w:t>
      </w:r>
      <w:r w:rsidR="00FA7C33" w:rsidRPr="008C45B4">
        <w:rPr>
          <w:rFonts w:ascii="Verdana" w:hAnsi="Verdana"/>
          <w:b/>
          <w:sz w:val="20"/>
          <w:szCs w:val="20"/>
        </w:rPr>
        <w:t>iocentr</w:t>
      </w:r>
      <w:r w:rsidR="004775DF">
        <w:rPr>
          <w:rFonts w:ascii="Verdana" w:hAnsi="Verdana"/>
          <w:b/>
          <w:sz w:val="20"/>
          <w:szCs w:val="20"/>
        </w:rPr>
        <w:t>um</w:t>
      </w:r>
      <w:proofErr w:type="gramEnd"/>
      <w:r w:rsidR="00FA7C33" w:rsidRPr="008C45B4">
        <w:rPr>
          <w:rFonts w:ascii="Verdana" w:hAnsi="Verdana"/>
          <w:b/>
          <w:sz w:val="20"/>
          <w:szCs w:val="20"/>
        </w:rPr>
        <w:t xml:space="preserve"> LBC B6 Kněžice s vodní plochou</w:t>
      </w:r>
    </w:p>
    <w:p w:rsidR="00FA7C33" w:rsidRPr="008C45B4" w:rsidRDefault="004775DF" w:rsidP="00FA7C33">
      <w:pPr>
        <w:pStyle w:val="Odstavecseseznamem"/>
        <w:rPr>
          <w:rFonts w:ascii="Verdana" w:hAnsi="Verdana"/>
          <w:b/>
          <w:sz w:val="20"/>
          <w:szCs w:val="20"/>
        </w:rPr>
      </w:pPr>
      <w:r w:rsidRPr="004775DF">
        <w:rPr>
          <w:rFonts w:ascii="Verdana" w:hAnsi="Verdana"/>
          <w:sz w:val="20"/>
          <w:szCs w:val="20"/>
        </w:rPr>
        <w:t>P</w:t>
      </w:r>
      <w:r w:rsidR="00FA7C33" w:rsidRPr="004775DF">
        <w:rPr>
          <w:rFonts w:ascii="Verdana" w:hAnsi="Verdana"/>
          <w:sz w:val="20"/>
          <w:szCs w:val="20"/>
        </w:rPr>
        <w:t>arcely ve vlastnictví Obce Kněžice</w:t>
      </w:r>
      <w:r w:rsidRPr="004775DF">
        <w:rPr>
          <w:rFonts w:ascii="Verdana" w:hAnsi="Verdana"/>
          <w:sz w:val="20"/>
          <w:szCs w:val="20"/>
        </w:rPr>
        <w:t xml:space="preserve">, </w:t>
      </w:r>
      <w:r w:rsidR="00FA7C33" w:rsidRPr="00EC7F4C">
        <w:rPr>
          <w:rFonts w:ascii="Verdana" w:hAnsi="Verdana"/>
          <w:sz w:val="20"/>
          <w:szCs w:val="20"/>
        </w:rPr>
        <w:t>KN 1255 (</w:t>
      </w:r>
      <w:proofErr w:type="spellStart"/>
      <w:proofErr w:type="gramStart"/>
      <w:r w:rsidR="00FA7C33" w:rsidRPr="00EC7F4C">
        <w:rPr>
          <w:rFonts w:ascii="Verdana" w:hAnsi="Verdana"/>
          <w:sz w:val="20"/>
          <w:szCs w:val="20"/>
        </w:rPr>
        <w:t>ost</w:t>
      </w:r>
      <w:proofErr w:type="gramEnd"/>
      <w:r w:rsidR="00FA7C33" w:rsidRPr="00EC7F4C">
        <w:rPr>
          <w:rFonts w:ascii="Verdana" w:hAnsi="Verdana"/>
          <w:sz w:val="20"/>
          <w:szCs w:val="20"/>
        </w:rPr>
        <w:t>.</w:t>
      </w:r>
      <w:proofErr w:type="gramStart"/>
      <w:r w:rsidR="00FA7C33" w:rsidRPr="00EC7F4C">
        <w:rPr>
          <w:rFonts w:ascii="Verdana" w:hAnsi="Verdana"/>
          <w:sz w:val="20"/>
          <w:szCs w:val="20"/>
        </w:rPr>
        <w:t>vod</w:t>
      </w:r>
      <w:proofErr w:type="spellEnd"/>
      <w:proofErr w:type="gramEnd"/>
      <w:r w:rsidR="00FA7C33" w:rsidRPr="00EC7F4C">
        <w:rPr>
          <w:rFonts w:ascii="Verdana" w:hAnsi="Verdana"/>
          <w:sz w:val="20"/>
          <w:szCs w:val="20"/>
        </w:rPr>
        <w:t xml:space="preserve"> </w:t>
      </w:r>
      <w:proofErr w:type="spellStart"/>
      <w:r w:rsidR="00FA7C33" w:rsidRPr="00EC7F4C">
        <w:rPr>
          <w:rFonts w:ascii="Verdana" w:hAnsi="Verdana"/>
          <w:sz w:val="20"/>
          <w:szCs w:val="20"/>
        </w:rPr>
        <w:t>pl</w:t>
      </w:r>
      <w:proofErr w:type="spellEnd"/>
      <w:r w:rsidR="00FA7C33" w:rsidRPr="00EC7F4C">
        <w:rPr>
          <w:rFonts w:ascii="Verdana" w:hAnsi="Verdana"/>
          <w:sz w:val="20"/>
          <w:szCs w:val="20"/>
        </w:rPr>
        <w:t>.)-3</w:t>
      </w:r>
      <w:r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</w:rPr>
        <w:t>984m</w:t>
      </w:r>
      <w:r w:rsidR="00FA7C33" w:rsidRPr="00EC7F4C">
        <w:rPr>
          <w:rFonts w:ascii="Verdana" w:hAnsi="Verdana"/>
          <w:sz w:val="20"/>
          <w:szCs w:val="20"/>
          <w:vertAlign w:val="superscript"/>
        </w:rPr>
        <w:t>2</w:t>
      </w:r>
      <w:r w:rsidR="00FA7C33" w:rsidRPr="00EC7F4C">
        <w:rPr>
          <w:rFonts w:ascii="Verdana" w:hAnsi="Verdana"/>
          <w:sz w:val="20"/>
          <w:szCs w:val="20"/>
        </w:rPr>
        <w:t>, KN 1256 (</w:t>
      </w:r>
      <w:proofErr w:type="spellStart"/>
      <w:r w:rsidR="00FA7C33" w:rsidRPr="00EC7F4C">
        <w:rPr>
          <w:rFonts w:ascii="Verdana" w:hAnsi="Verdana"/>
          <w:sz w:val="20"/>
          <w:szCs w:val="20"/>
        </w:rPr>
        <w:t>ost</w:t>
      </w:r>
      <w:proofErr w:type="spellEnd"/>
      <w:r w:rsidR="00FA7C33" w:rsidRPr="00EC7F4C">
        <w:rPr>
          <w:rFonts w:ascii="Verdana" w:hAnsi="Verdana"/>
          <w:sz w:val="20"/>
          <w:szCs w:val="20"/>
        </w:rPr>
        <w:t xml:space="preserve">. </w:t>
      </w:r>
      <w:proofErr w:type="spellStart"/>
      <w:r w:rsidR="00FA7C33" w:rsidRPr="00EC7F4C">
        <w:rPr>
          <w:rFonts w:ascii="Verdana" w:hAnsi="Verdana"/>
          <w:sz w:val="20"/>
          <w:szCs w:val="20"/>
        </w:rPr>
        <w:t>pl.zeleň</w:t>
      </w:r>
      <w:proofErr w:type="spellEnd"/>
      <w:r w:rsidR="00FA7C33" w:rsidRPr="00EC7F4C">
        <w:rPr>
          <w:rFonts w:ascii="Verdana" w:hAnsi="Verdana"/>
          <w:sz w:val="20"/>
          <w:szCs w:val="20"/>
        </w:rPr>
        <w:t>)-5</w:t>
      </w:r>
      <w:r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</w:rPr>
        <w:t>930m</w:t>
      </w:r>
      <w:r w:rsidR="00FA7C33" w:rsidRPr="00EC7F4C">
        <w:rPr>
          <w:rFonts w:ascii="Verdana" w:hAnsi="Verdana"/>
          <w:sz w:val="20"/>
          <w:szCs w:val="20"/>
          <w:vertAlign w:val="superscript"/>
        </w:rPr>
        <w:t>2</w:t>
      </w:r>
      <w:r w:rsidR="00FA7C33" w:rsidRPr="00EC7F4C"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  <w:u w:val="single"/>
        </w:rPr>
        <w:t>v jižní část biocentra</w:t>
      </w:r>
      <w:r w:rsidR="00FA7C33" w:rsidRPr="00EC7F4C">
        <w:rPr>
          <w:rFonts w:ascii="Verdana" w:hAnsi="Verdana"/>
          <w:sz w:val="20"/>
          <w:szCs w:val="20"/>
        </w:rPr>
        <w:t>.</w:t>
      </w:r>
      <w:r w:rsidRPr="004775DF"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</w:rPr>
        <w:t>KN1251 (</w:t>
      </w:r>
      <w:proofErr w:type="spellStart"/>
      <w:proofErr w:type="gramStart"/>
      <w:r w:rsidR="00FA7C33" w:rsidRPr="00EC7F4C">
        <w:rPr>
          <w:rFonts w:ascii="Verdana" w:hAnsi="Verdana"/>
          <w:sz w:val="20"/>
          <w:szCs w:val="20"/>
        </w:rPr>
        <w:t>ost</w:t>
      </w:r>
      <w:proofErr w:type="gramEnd"/>
      <w:r w:rsidR="00FA7C33" w:rsidRPr="00EC7F4C">
        <w:rPr>
          <w:rFonts w:ascii="Verdana" w:hAnsi="Verdana"/>
          <w:sz w:val="20"/>
          <w:szCs w:val="20"/>
        </w:rPr>
        <w:t>.</w:t>
      </w:r>
      <w:proofErr w:type="gramStart"/>
      <w:r w:rsidR="00FA7C33" w:rsidRPr="00EC7F4C">
        <w:rPr>
          <w:rFonts w:ascii="Verdana" w:hAnsi="Verdana"/>
          <w:sz w:val="20"/>
          <w:szCs w:val="20"/>
        </w:rPr>
        <w:t>vod</w:t>
      </w:r>
      <w:proofErr w:type="spellEnd"/>
      <w:proofErr w:type="gramEnd"/>
      <w:r w:rsidR="00FA7C33" w:rsidRPr="00EC7F4C">
        <w:rPr>
          <w:rFonts w:ascii="Verdana" w:hAnsi="Verdana"/>
          <w:sz w:val="20"/>
          <w:szCs w:val="20"/>
        </w:rPr>
        <w:t xml:space="preserve">. </w:t>
      </w:r>
      <w:proofErr w:type="spellStart"/>
      <w:r w:rsidR="00FA7C33" w:rsidRPr="00EC7F4C">
        <w:rPr>
          <w:rFonts w:ascii="Verdana" w:hAnsi="Verdana"/>
          <w:sz w:val="20"/>
          <w:szCs w:val="20"/>
        </w:rPr>
        <w:t>pl</w:t>
      </w:r>
      <w:proofErr w:type="spellEnd"/>
      <w:r w:rsidR="00FA7C33" w:rsidRPr="00EC7F4C">
        <w:rPr>
          <w:rFonts w:ascii="Verdana" w:hAnsi="Verdana"/>
          <w:sz w:val="20"/>
          <w:szCs w:val="20"/>
        </w:rPr>
        <w:t>) -1,7923</w:t>
      </w:r>
      <w:r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</w:rPr>
        <w:t>m</w:t>
      </w:r>
      <w:r w:rsidR="00FA7C33" w:rsidRPr="00EC7F4C">
        <w:rPr>
          <w:rFonts w:ascii="Verdana" w:hAnsi="Verdana"/>
          <w:sz w:val="20"/>
          <w:szCs w:val="20"/>
          <w:vertAlign w:val="superscript"/>
        </w:rPr>
        <w:t>2</w:t>
      </w:r>
      <w:r w:rsidR="00FA7C33" w:rsidRPr="00EC7F4C">
        <w:rPr>
          <w:rFonts w:ascii="Verdana" w:hAnsi="Verdana"/>
          <w:sz w:val="20"/>
          <w:szCs w:val="20"/>
        </w:rPr>
        <w:t xml:space="preserve"> a KN 1250 (ost.pl. zeleň)-2539</w:t>
      </w:r>
      <w:r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</w:rPr>
        <w:t>m</w:t>
      </w:r>
      <w:r w:rsidR="00FA7C33" w:rsidRPr="00EC7F4C">
        <w:rPr>
          <w:rFonts w:ascii="Verdana" w:hAnsi="Verdana"/>
          <w:sz w:val="20"/>
          <w:szCs w:val="20"/>
          <w:vertAlign w:val="superscript"/>
        </w:rPr>
        <w:t>2</w:t>
      </w:r>
      <w:r w:rsidR="00FA7C33" w:rsidRPr="00EC7F4C">
        <w:rPr>
          <w:rFonts w:ascii="Verdana" w:hAnsi="Verdana"/>
          <w:sz w:val="20"/>
          <w:szCs w:val="20"/>
        </w:rPr>
        <w:t xml:space="preserve"> </w:t>
      </w:r>
      <w:r w:rsidR="00FA7C33" w:rsidRPr="00EC7F4C">
        <w:rPr>
          <w:rFonts w:ascii="Verdana" w:hAnsi="Verdana"/>
          <w:sz w:val="20"/>
          <w:szCs w:val="20"/>
          <w:u w:val="single"/>
        </w:rPr>
        <w:t>v severní části biocentra.</w:t>
      </w:r>
      <w:r w:rsidR="00FA7C33" w:rsidRPr="004775DF">
        <w:rPr>
          <w:rFonts w:ascii="Verdana" w:hAnsi="Verdana"/>
          <w:sz w:val="20"/>
          <w:szCs w:val="20"/>
        </w:rPr>
        <w:t xml:space="preserve"> Zdroj vody – povrchová voda, voda z drenáží, podzemní voda. Recipient pro odtékající</w:t>
      </w:r>
      <w:r w:rsidR="00FA7C33" w:rsidRPr="008C45B4">
        <w:rPr>
          <w:rFonts w:ascii="Verdana" w:hAnsi="Verdana"/>
          <w:sz w:val="20"/>
          <w:szCs w:val="20"/>
        </w:rPr>
        <w:t xml:space="preserve"> vodu - Záhornický potok s jeho bezejmenným levostranným přítokem. </w:t>
      </w:r>
    </w:p>
    <w:p w:rsidR="000F5BF7" w:rsidRPr="00FA7C33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B5161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tavba“).</w:t>
      </w:r>
    </w:p>
    <w:bookmarkEnd w:id="2"/>
    <w:p w:rsidR="000F73CB" w:rsidRPr="00FA7C33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Zhotovitel se touto smlouvou zavazuje</w:t>
      </w:r>
      <w:r w:rsidR="00A375C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sz w:val="20"/>
          <w:szCs w:val="20"/>
        </w:rPr>
        <w:t>vypracovat pro objednatele projektovou dokumentaci</w:t>
      </w:r>
      <w:r w:rsidRPr="00FA7C33">
        <w:rPr>
          <w:rStyle w:val="l-L2Char"/>
          <w:rFonts w:ascii="Verdana" w:hAnsi="Verdana"/>
          <w:b w:val="0"/>
          <w:sz w:val="20"/>
          <w:szCs w:val="20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dle </w:t>
      </w:r>
      <w:r w:rsidR="009E3096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t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éto smlouvy</w:t>
      </w:r>
      <w:r w:rsidR="009F0165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035F6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“</w:t>
      </w:r>
      <w:r w:rsidR="00035F6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)</w:t>
      </w:r>
    </w:p>
    <w:p w:rsidR="00C50D61" w:rsidRPr="00FA7C33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Podrobná specifikace P</w:t>
      </w:r>
      <w:r w:rsidR="00C50D6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je obsažena</w:t>
      </w:r>
      <w:r w:rsidR="00C50D6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Příloze č. 1</w:t>
      </w:r>
      <w:r w:rsidR="00631AE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</w:t>
      </w:r>
      <w:proofErr w:type="gramStart"/>
      <w:r w:rsidR="0002411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631AE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mlouvy</w:t>
      </w:r>
      <w:r w:rsidR="0047679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,která</w:t>
      </w:r>
      <w:proofErr w:type="gramEnd"/>
      <w:r w:rsidR="0047679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nedílnou součástí této smlouvy</w:t>
      </w:r>
      <w:r w:rsidR="00631AE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631AE8" w:rsidRPr="00FA7C33">
        <w:rPr>
          <w:rStyle w:val="Odkaznakoment"/>
          <w:rFonts w:ascii="Verdana" w:hAnsi="Verdana"/>
          <w:b w:val="0"/>
          <w:sz w:val="20"/>
          <w:szCs w:val="20"/>
          <w:u w:val="none"/>
          <w:lang w:eastAsia="cs-CZ"/>
        </w:rPr>
        <w:t xml:space="preserve"> </w:t>
      </w:r>
    </w:p>
    <w:p w:rsidR="00670F32" w:rsidRPr="00FA7C3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Objednatel se zavazuje k převzetí </w:t>
      </w:r>
      <w:r w:rsidR="00F72441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a zaplacení cen</w:t>
      </w:r>
      <w:r w:rsidR="00930D90" w:rsidRPr="00FA7C33">
        <w:rPr>
          <w:rFonts w:ascii="Verdana" w:hAnsi="Verdana"/>
          <w:b w:val="0"/>
          <w:sz w:val="20"/>
          <w:szCs w:val="20"/>
          <w:u w:val="none"/>
        </w:rPr>
        <w:t>y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za </w:t>
      </w:r>
      <w:r w:rsidR="00F72441" w:rsidRPr="00FA7C33">
        <w:rPr>
          <w:rFonts w:ascii="Verdana" w:hAnsi="Verdana"/>
          <w:b w:val="0"/>
          <w:sz w:val="20"/>
          <w:szCs w:val="20"/>
          <w:u w:val="none"/>
        </w:rPr>
        <w:t>jeho</w:t>
      </w:r>
      <w:r w:rsidR="0047679A" w:rsidRPr="00FA7C33">
        <w:rPr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47679A" w:rsidRPr="00FA7C33">
        <w:rPr>
          <w:rFonts w:ascii="Verdana" w:hAnsi="Verdana"/>
          <w:b w:val="0"/>
          <w:sz w:val="20"/>
          <w:szCs w:val="20"/>
          <w:u w:val="none"/>
        </w:rPr>
        <w:t>zhotovení.</w:t>
      </w:r>
      <w:r w:rsidRPr="00FA7C33">
        <w:rPr>
          <w:rFonts w:ascii="Verdana" w:hAnsi="Verdana"/>
          <w:b w:val="0"/>
          <w:sz w:val="20"/>
          <w:szCs w:val="20"/>
          <w:u w:val="none"/>
        </w:rPr>
        <w:t>.</w:t>
      </w:r>
      <w:proofErr w:type="gramEnd"/>
    </w:p>
    <w:p w:rsidR="00632E5A" w:rsidRPr="00FA7C33" w:rsidRDefault="00632E5A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  <w:t>Práva a povinnosti smluvních stran</w:t>
      </w:r>
    </w:p>
    <w:p w:rsidR="00716DDA" w:rsidRPr="00FA7C33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 se zavazuje</w:t>
      </w:r>
      <w:r w:rsidR="008E4F6B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řídit se při poskytování </w:t>
      </w:r>
      <w:r w:rsidR="005B378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</w:t>
      </w:r>
      <w:r w:rsidR="008E4F6B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poskytování Plnění nabude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platnosti a účinnosti novela někter</w:t>
      </w:r>
      <w:r w:rsidR="0032389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ých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je </w:t>
      </w:r>
      <w:r w:rsidR="00CE56BB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), a to bez nároku na zvýšení ceny za Plnění. </w:t>
      </w:r>
    </w:p>
    <w:p w:rsidR="004F38A5" w:rsidRPr="00FA7C33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Zhotovitel se zavazuje při </w:t>
      </w:r>
      <w:r w:rsidR="008922D1" w:rsidRPr="00FA7C3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>. Ustanovení § 2594 a 2595 občanského zákoníku tímto nejsou dotčena.</w:t>
      </w:r>
    </w:p>
    <w:p w:rsidR="000708A3" w:rsidRPr="00FA7C33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</w:t>
      </w:r>
      <w:r w:rsidR="000708A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podle ustanovení § 2 písm. </w:t>
      </w:r>
      <w:r w:rsidR="000708A3" w:rsidRPr="00FA7C33">
        <w:rPr>
          <w:rStyle w:val="l-L2Char"/>
          <w:rFonts w:ascii="Verdana" w:hAnsi="Verdana"/>
          <w:sz w:val="20"/>
          <w:szCs w:val="20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FA7C33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:rsidR="00426FA0" w:rsidRPr="00FA7C33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:rsidR="00426FA0" w:rsidRPr="00FA7C3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884ED8" w:rsidRPr="00FA7C3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Pokud byla k provedení </w:t>
      </w:r>
      <w:r w:rsidR="00035F68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:rsidR="00884ED8" w:rsidRPr="00FA7C3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426FA0" w:rsidRPr="00FA7C3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imi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jinak nakládat.</w:t>
      </w:r>
    </w:p>
    <w:p w:rsidR="006436C8" w:rsidRPr="00FA7C33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="001F4E7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</w:t>
      </w:r>
      <w:r w:rsidR="00D63D0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nezbytném rozsahu </w:t>
      </w:r>
      <w:r w:rsidR="001F4E7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povinen poskytnout </w:t>
      </w:r>
      <w:r w:rsidR="00660870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zhotoviteli</w:t>
      </w:r>
      <w:r w:rsidR="001F4E7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součinnost pro poskytování Plně</w:t>
      </w:r>
      <w:r w:rsidR="00660870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ní. </w:t>
      </w:r>
      <w:r w:rsidR="006436C8" w:rsidRPr="00FA7C33">
        <w:rPr>
          <w:rFonts w:ascii="Verdana" w:hAnsi="Verdana"/>
          <w:b w:val="0"/>
          <w:sz w:val="20"/>
          <w:szCs w:val="20"/>
          <w:u w:val="none"/>
        </w:rPr>
        <w:t xml:space="preserve">V případě, kdy přes výzvu zhotovitele objednatel tuto součinnost </w:t>
      </w:r>
      <w:r w:rsidR="006436C8" w:rsidRPr="00FA7C33">
        <w:rPr>
          <w:rFonts w:ascii="Verdana" w:hAnsi="Verdana"/>
          <w:b w:val="0"/>
          <w:sz w:val="20"/>
          <w:szCs w:val="20"/>
          <w:u w:val="none"/>
        </w:rPr>
        <w:lastRenderedPageBreak/>
        <w:t>zhotoviteli neposkytne ani v dodatečné lhůtě 30 dnů, je zhotovitel oprávněn si podle své volby zajistit náhradní plnění na účet objednatele nebo</w:t>
      </w:r>
      <w:r w:rsidR="003C2212" w:rsidRPr="00FA7C33">
        <w:rPr>
          <w:rFonts w:ascii="Verdana" w:hAnsi="Verdana"/>
          <w:b w:val="0"/>
          <w:sz w:val="20"/>
          <w:szCs w:val="20"/>
          <w:u w:val="none"/>
        </w:rPr>
        <w:t xml:space="preserve"> od smlouvy odstoupit</w:t>
      </w:r>
      <w:r w:rsidR="006436C8" w:rsidRPr="00FA7C33">
        <w:rPr>
          <w:rFonts w:ascii="Verdana" w:hAnsi="Verdana"/>
          <w:b w:val="0"/>
          <w:sz w:val="20"/>
          <w:szCs w:val="20"/>
          <w:u w:val="none"/>
        </w:rPr>
        <w:t xml:space="preserve">, pokud na to upozornil objednatele.  </w:t>
      </w:r>
    </w:p>
    <w:p w:rsidR="00A13487" w:rsidRPr="00FA7C33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FA7C33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FA7C33" w:rsidRDefault="00536E8C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</w:r>
      <w:bookmarkStart w:id="10" w:name="_Ref376528450"/>
      <w:r w:rsidR="00EA6F75" w:rsidRPr="00FA7C33">
        <w:rPr>
          <w:rFonts w:ascii="Verdana" w:hAnsi="Verdana"/>
          <w:sz w:val="20"/>
          <w:szCs w:val="20"/>
        </w:rPr>
        <w:t>T</w:t>
      </w:r>
      <w:r w:rsidR="008960AA" w:rsidRPr="00FA7C33">
        <w:rPr>
          <w:rFonts w:ascii="Verdana" w:hAnsi="Verdana"/>
          <w:sz w:val="20"/>
          <w:szCs w:val="20"/>
        </w:rPr>
        <w:t>ermín plnění</w:t>
      </w:r>
      <w:bookmarkEnd w:id="10"/>
    </w:p>
    <w:p w:rsidR="008011A3" w:rsidRPr="00FA7C33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Verdana" w:hAnsi="Verdana"/>
          <w:b w:val="0"/>
          <w:sz w:val="20"/>
          <w:szCs w:val="20"/>
          <w:u w:val="none"/>
        </w:rPr>
      </w:pPr>
      <w:bookmarkStart w:id="11" w:name="_Ref376374899"/>
      <w:bookmarkStart w:id="12" w:name="_Ref376425265"/>
      <w:r w:rsidRPr="00FA7C33">
        <w:rPr>
          <w:rFonts w:ascii="Verdana" w:hAnsi="Verdana"/>
          <w:b w:val="0"/>
          <w:sz w:val="20"/>
          <w:szCs w:val="20"/>
          <w:u w:val="none"/>
        </w:rPr>
        <w:t>Zhotovitel se zavazuje poskytovat Plnění v následujících termínech:</w:t>
      </w:r>
      <w:bookmarkEnd w:id="11"/>
      <w:bookmarkEnd w:id="12"/>
    </w:p>
    <w:p w:rsidR="00A50845" w:rsidRPr="00FA7C33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Termín předání </w:t>
      </w:r>
      <w:r w:rsidR="00035F6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011A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stanoven </w:t>
      </w:r>
      <w:proofErr w:type="gramStart"/>
      <w:r w:rsidR="009F307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na</w:t>
      </w:r>
      <w:proofErr w:type="gramEnd"/>
      <w:r w:rsidR="00E46FD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: </w:t>
      </w:r>
      <w:proofErr w:type="gramStart"/>
      <w:r w:rsidR="00D4236F">
        <w:rPr>
          <w:rStyle w:val="l-L2Char"/>
          <w:rFonts w:ascii="Verdana" w:hAnsi="Verdana"/>
          <w:b w:val="0"/>
          <w:sz w:val="20"/>
          <w:szCs w:val="20"/>
          <w:u w:val="none"/>
        </w:rPr>
        <w:t>20.</w:t>
      </w:r>
      <w:r w:rsidR="00DC39C0">
        <w:rPr>
          <w:rStyle w:val="l-L2Char"/>
          <w:rFonts w:ascii="Verdana" w:hAnsi="Verdana"/>
          <w:b w:val="0"/>
          <w:sz w:val="20"/>
          <w:szCs w:val="20"/>
          <w:u w:val="none"/>
        </w:rPr>
        <w:t>4</w:t>
      </w:r>
      <w:r w:rsidR="00D4236F">
        <w:rPr>
          <w:rStyle w:val="l-L2Char"/>
          <w:rFonts w:ascii="Verdana" w:hAnsi="Verdana"/>
          <w:b w:val="0"/>
          <w:sz w:val="20"/>
          <w:szCs w:val="20"/>
          <w:u w:val="none"/>
        </w:rPr>
        <w:t>.201</w:t>
      </w:r>
      <w:r w:rsidR="00DC39C0">
        <w:rPr>
          <w:rStyle w:val="l-L2Char"/>
          <w:rFonts w:ascii="Verdana" w:hAnsi="Verdana"/>
          <w:b w:val="0"/>
          <w:sz w:val="20"/>
          <w:szCs w:val="20"/>
          <w:u w:val="none"/>
        </w:rPr>
        <w:t>6</w:t>
      </w:r>
      <w:proofErr w:type="gramEnd"/>
    </w:p>
    <w:p w:rsidR="000203F2" w:rsidRPr="00FA7C33" w:rsidRDefault="000203F2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  <w:t xml:space="preserve">Předání a převzetí </w:t>
      </w:r>
      <w:r w:rsidR="008C126A" w:rsidRPr="00FA7C33">
        <w:rPr>
          <w:rFonts w:ascii="Verdana" w:hAnsi="Verdana"/>
          <w:sz w:val="20"/>
          <w:szCs w:val="20"/>
        </w:rPr>
        <w:t>Plnění</w:t>
      </w:r>
    </w:p>
    <w:p w:rsidR="001D70C2" w:rsidRPr="00FA7C33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Místem pro předání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sídlo objednatele. </w:t>
      </w:r>
    </w:p>
    <w:p w:rsidR="006A2FB2" w:rsidRPr="00FA7C33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nese až do okamžiku předání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nebezpečí za škody na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C4E63" w:rsidRPr="00FA7C3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se zavazuje dokončit a předat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0616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objednateli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souladu s touto smlouvou. 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O předání a převzetí </w:t>
      </w:r>
      <w:r w:rsidR="004932C8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</w:t>
      </w:r>
      <w:r w:rsidR="00426FA0" w:rsidRPr="00FA7C33">
        <w:rPr>
          <w:rFonts w:ascii="Verdana" w:hAnsi="Verdana"/>
          <w:b w:val="0"/>
          <w:sz w:val="20"/>
          <w:szCs w:val="20"/>
          <w:u w:val="none"/>
        </w:rPr>
        <w:t>bude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vyhotoven protokol, jenž </w:t>
      </w:r>
      <w:r w:rsidR="00426FA0" w:rsidRPr="00FA7C33">
        <w:rPr>
          <w:rFonts w:ascii="Verdana" w:hAnsi="Verdana"/>
          <w:b w:val="0"/>
          <w:sz w:val="20"/>
          <w:szCs w:val="20"/>
          <w:u w:val="none"/>
        </w:rPr>
        <w:t>bude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převzato s výhradami, či bez výhrad</w:t>
      </w:r>
      <w:r w:rsidR="006A2FB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2411D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</w:t>
      </w:r>
      <w:r w:rsidR="006A2FB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kamžikem</w:t>
      </w:r>
      <w:r w:rsidR="002411D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převzetí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přechází na objednatele </w:t>
      </w:r>
      <w:r w:rsidR="0040724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vlastnické právo k 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40724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236919" w:rsidRPr="00FA7C33" w:rsidRDefault="00236919" w:rsidP="006D50D1">
      <w:pPr>
        <w:pStyle w:val="l-L1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</w:r>
      <w:r w:rsidR="008960AA" w:rsidRPr="00FA7C33">
        <w:rPr>
          <w:rFonts w:ascii="Verdana" w:hAnsi="Verdana"/>
          <w:sz w:val="20"/>
          <w:szCs w:val="20"/>
        </w:rPr>
        <w:t>Cena a způsob platby</w:t>
      </w:r>
    </w:p>
    <w:p w:rsidR="001D70C2" w:rsidRPr="00FA7C33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FA7C33">
        <w:rPr>
          <w:rFonts w:ascii="Verdana" w:hAnsi="Verdana"/>
          <w:bCs/>
          <w:snapToGrid w:val="0"/>
          <w:sz w:val="20"/>
          <w:szCs w:val="20"/>
          <w:lang w:val="en-US"/>
        </w:rPr>
        <w:t>[</w:t>
      </w:r>
      <w:r w:rsidR="00B857F4" w:rsidRPr="00FA7C3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DOPLNIT]</w:t>
      </w:r>
      <w:r w:rsidR="000A68AD" w:rsidRPr="000A68AD">
        <w:rPr>
          <w:rFonts w:ascii="Verdana" w:hAnsi="Verdana"/>
          <w:bCs/>
          <w:snapToGrid w:val="0"/>
          <w:sz w:val="20"/>
          <w:szCs w:val="20"/>
          <w:lang w:val="en-US"/>
        </w:rPr>
        <w:t xml:space="preserve">. 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13" w:author="podebradskyj" w:date="2015-08-28T13:30:00Z"/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Celková cena za provedení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DE5AF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činí</w:t>
      </w:r>
      <w:r w:rsidR="00A5589B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3B5CE7" w:rsidRPr="00FA7C3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DE5AF1" w:rsidRPr="00FA7C33">
        <w:rPr>
          <w:rStyle w:val="l-L2Char"/>
          <w:rFonts w:ascii="Verdana" w:hAnsi="Verdana"/>
          <w:sz w:val="20"/>
          <w:szCs w:val="20"/>
          <w:u w:val="none"/>
        </w:rPr>
        <w:t xml:space="preserve">,- Kč </w:t>
      </w:r>
      <w:r w:rsidR="00D021D9" w:rsidRPr="00FA7C33">
        <w:rPr>
          <w:rStyle w:val="l-L2Char"/>
          <w:rFonts w:ascii="Verdana" w:hAnsi="Verdana"/>
          <w:sz w:val="20"/>
          <w:szCs w:val="20"/>
          <w:u w:val="none"/>
        </w:rPr>
        <w:t xml:space="preserve">bez DPH, </w:t>
      </w:r>
      <w:r w:rsidR="00D021D9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tj. </w:t>
      </w:r>
      <w:r w:rsidR="003B5CE7" w:rsidRPr="00FA7C3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6F3CD0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,-</w:t>
      </w:r>
      <w:r w:rsidR="006F3CD0" w:rsidRPr="00FA7C33">
        <w:rPr>
          <w:rStyle w:val="l-L2Char"/>
          <w:rFonts w:ascii="Verdana" w:hAnsi="Verdana"/>
          <w:sz w:val="20"/>
          <w:szCs w:val="20"/>
          <w:u w:val="none"/>
        </w:rPr>
        <w:t xml:space="preserve"> Kč </w:t>
      </w:r>
      <w:r w:rsidR="00AF3FF8" w:rsidRPr="00FA7C33">
        <w:rPr>
          <w:rStyle w:val="l-L2Char"/>
          <w:rFonts w:ascii="Verdana" w:hAnsi="Verdana"/>
          <w:sz w:val="20"/>
          <w:szCs w:val="20"/>
          <w:u w:val="none"/>
        </w:rPr>
        <w:t>s</w:t>
      </w:r>
      <w:r w:rsidR="00D021D9" w:rsidRPr="00FA7C33">
        <w:rPr>
          <w:rStyle w:val="l-L2Char"/>
          <w:rFonts w:ascii="Verdana" w:hAnsi="Verdana"/>
          <w:sz w:val="20"/>
          <w:szCs w:val="20"/>
          <w:u w:val="none"/>
        </w:rPr>
        <w:t> </w:t>
      </w:r>
      <w:r w:rsidR="00DE5AF1" w:rsidRPr="00FA7C33">
        <w:rPr>
          <w:rStyle w:val="l-L2Char"/>
          <w:rFonts w:ascii="Verdana" w:hAnsi="Verdana"/>
          <w:sz w:val="20"/>
          <w:szCs w:val="20"/>
          <w:u w:val="none"/>
        </w:rPr>
        <w:t>DPH</w:t>
      </w:r>
      <w:r w:rsidR="00D021D9" w:rsidRPr="00FA7C33">
        <w:rPr>
          <w:rStyle w:val="l-L2Char"/>
          <w:rFonts w:ascii="Verdana" w:hAnsi="Verdana"/>
          <w:sz w:val="20"/>
          <w:szCs w:val="20"/>
          <w:u w:val="none"/>
        </w:rPr>
        <w:t>)</w:t>
      </w:r>
      <w:r w:rsidR="00DE5AF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 DPH bude účtována v příslušné výši stanovené zákonem.</w:t>
      </w: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  <w:tblPrChange w:id="14" w:author="podebradskyj" w:date="2015-08-28T13:42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</w:tblPrChange>
      </w:tblPr>
      <w:tblGrid>
        <w:gridCol w:w="1982"/>
        <w:gridCol w:w="1025"/>
        <w:gridCol w:w="1312"/>
        <w:gridCol w:w="1708"/>
        <w:gridCol w:w="1026"/>
        <w:gridCol w:w="1026"/>
        <w:gridCol w:w="1514"/>
        <w:tblGridChange w:id="15">
          <w:tblGrid>
            <w:gridCol w:w="1972"/>
            <w:gridCol w:w="1023"/>
            <w:gridCol w:w="1312"/>
            <w:gridCol w:w="1608"/>
            <w:gridCol w:w="1027"/>
            <w:gridCol w:w="1027"/>
            <w:gridCol w:w="1525"/>
          </w:tblGrid>
        </w:tblGridChange>
      </w:tblGrid>
      <w:tr w:rsidR="00945709" w:rsidRPr="002319EB" w:rsidTr="00FF7C38">
        <w:trPr>
          <w:cantSplit/>
          <w:trHeight w:val="333"/>
          <w:ins w:id="16" w:author="podebradskyj" w:date="2015-08-28T13:37:00Z"/>
          <w:trPrChange w:id="17" w:author="podebradskyj" w:date="2015-08-28T13:42:00Z">
            <w:trPr>
              <w:cantSplit/>
              <w:trHeight w:val="333"/>
            </w:trPr>
          </w:trPrChange>
        </w:trPr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8" w:author="podebradskyj" w:date="2015-08-28T13:42:00Z">
              <w:tcPr>
                <w:tcW w:w="1038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19" w:author="podebradskyj" w:date="2015-08-28T13:37:00Z"/>
                <w:rFonts w:ascii="Verdana" w:hAnsi="Verdana" w:cs="Arial"/>
                <w:b/>
                <w:sz w:val="20"/>
              </w:rPr>
            </w:pPr>
            <w:ins w:id="20" w:author="podebradskyj" w:date="2015-08-28T13:37:00Z">
              <w:r w:rsidRPr="002319EB">
                <w:rPr>
                  <w:rFonts w:ascii="Verdana" w:hAnsi="Verdana" w:cs="Arial"/>
                  <w:b/>
                  <w:sz w:val="20"/>
                </w:rPr>
                <w:t xml:space="preserve">Část </w:t>
              </w:r>
            </w:ins>
          </w:p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21" w:author="podebradskyj" w:date="2015-08-28T13:37:00Z"/>
                <w:rFonts w:ascii="Verdana" w:hAnsi="Verdana" w:cs="Arial"/>
                <w:sz w:val="20"/>
              </w:rPr>
            </w:pPr>
            <w:ins w:id="22" w:author="podebradskyj" w:date="2015-08-28T13:37:00Z">
              <w:r w:rsidRPr="002319EB">
                <w:rPr>
                  <w:rFonts w:ascii="Verdana" w:hAnsi="Verdana" w:cs="Arial"/>
                  <w:b/>
                  <w:sz w:val="20"/>
                </w:rPr>
                <w:t>4</w:t>
              </w:r>
            </w:ins>
          </w:p>
        </w:tc>
        <w:tc>
          <w:tcPr>
            <w:tcW w:w="26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" w:author="podebradskyj" w:date="2015-08-28T13:42:00Z">
              <w:tcPr>
                <w:tcW w:w="2618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24" w:author="podebradskyj" w:date="2015-08-28T13:37:00Z"/>
                <w:rFonts w:ascii="Verdana" w:hAnsi="Verdana" w:cs="Arial"/>
                <w:sz w:val="20"/>
              </w:rPr>
            </w:pPr>
            <w:ins w:id="25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Kč bez DPH</w:t>
              </w:r>
            </w:ins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27" w:author="podebradskyj" w:date="2015-08-28T13:37:00Z"/>
                <w:rFonts w:ascii="Verdana" w:hAnsi="Verdana" w:cs="Arial"/>
                <w:sz w:val="20"/>
              </w:rPr>
            </w:pPr>
            <w:ins w:id="28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DPH</w:t>
              </w:r>
            </w:ins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30" w:author="podebradskyj" w:date="2015-08-28T13:37:00Z"/>
                <w:rFonts w:ascii="Verdana" w:hAnsi="Verdana" w:cs="Arial"/>
                <w:sz w:val="20"/>
              </w:rPr>
            </w:pPr>
            <w:ins w:id="31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Kč s DPH</w:t>
              </w:r>
            </w:ins>
          </w:p>
        </w:tc>
      </w:tr>
      <w:tr w:rsidR="00945709" w:rsidRPr="002319EB" w:rsidTr="00FF7C38">
        <w:trPr>
          <w:cantSplit/>
          <w:trHeight w:val="458"/>
          <w:ins w:id="32" w:author="podebradskyj" w:date="2015-08-28T13:37:00Z"/>
          <w:trPrChange w:id="33" w:author="podebradskyj" w:date="2015-08-28T13:42:00Z">
            <w:trPr>
              <w:cantSplit/>
              <w:trHeight w:val="458"/>
            </w:trPr>
          </w:trPrChange>
        </w:trPr>
        <w:tc>
          <w:tcPr>
            <w:tcW w:w="10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4" w:author="podebradskyj" w:date="2015-08-28T13:42:00Z">
              <w:tcPr>
                <w:tcW w:w="1038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45709" w:rsidRPr="002319EB" w:rsidRDefault="00945709" w:rsidP="00945709">
            <w:pPr>
              <w:rPr>
                <w:ins w:id="35" w:author="podebradskyj" w:date="2015-08-28T13:37:00Z"/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B20E3" w:rsidRDefault="00945709" w:rsidP="000B20E3">
            <w:pPr>
              <w:pStyle w:val="Zkladntextodsazen2"/>
              <w:spacing w:line="240" w:lineRule="auto"/>
              <w:ind w:left="0" w:firstLine="0"/>
              <w:jc w:val="center"/>
              <w:rPr>
                <w:ins w:id="37" w:author="podebradskyj" w:date="2015-08-28T13:37:00Z"/>
                <w:rFonts w:ascii="Verdana" w:hAnsi="Verdana" w:cs="Arial"/>
                <w:sz w:val="20"/>
              </w:rPr>
              <w:pPrChange w:id="38" w:author="podebradskyj" w:date="2015-08-28T13:41:00Z">
                <w:pPr>
                  <w:pStyle w:val="Zkladntextodsazen2"/>
                  <w:spacing w:line="240" w:lineRule="auto"/>
                  <w:ind w:left="0"/>
                  <w:jc w:val="center"/>
                </w:pPr>
              </w:pPrChange>
            </w:pPr>
            <w:ins w:id="39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 xml:space="preserve">Geodet. </w:t>
              </w:r>
              <w:proofErr w:type="gramStart"/>
              <w:r w:rsidRPr="002319EB">
                <w:rPr>
                  <w:rFonts w:ascii="Verdana" w:hAnsi="Verdana" w:cs="Arial"/>
                  <w:sz w:val="20"/>
                </w:rPr>
                <w:t>práce</w:t>
              </w:r>
              <w:proofErr w:type="gramEnd"/>
            </w:ins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0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41" w:author="podebradskyj" w:date="2015-08-28T13:37:00Z"/>
                <w:rFonts w:ascii="Verdana" w:hAnsi="Verdana" w:cs="Arial"/>
                <w:sz w:val="20"/>
              </w:rPr>
            </w:pPr>
            <w:ins w:id="42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Projekční práce</w:t>
              </w:r>
            </w:ins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3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44" w:author="podebradskyj" w:date="2015-08-28T13:37:00Z"/>
                <w:rFonts w:ascii="Verdana" w:hAnsi="Verdana" w:cs="Arial"/>
                <w:sz w:val="20"/>
              </w:rPr>
            </w:pPr>
            <w:ins w:id="45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Projednání dokumentací</w:t>
              </w:r>
            </w:ins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6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B20E3" w:rsidRDefault="00945709" w:rsidP="000B20E3">
            <w:pPr>
              <w:pStyle w:val="Zkladntextodsazen2"/>
              <w:spacing w:line="240" w:lineRule="auto"/>
              <w:ind w:left="66"/>
              <w:jc w:val="center"/>
              <w:rPr>
                <w:ins w:id="47" w:author="podebradskyj" w:date="2015-08-28T13:37:00Z"/>
                <w:rFonts w:ascii="Verdana" w:hAnsi="Verdana" w:cs="Arial"/>
                <w:sz w:val="20"/>
              </w:rPr>
              <w:pPrChange w:id="48" w:author="podebradskyj" w:date="2015-08-28T13:42:00Z">
                <w:pPr>
                  <w:pStyle w:val="Zkladntextodsazen2"/>
                  <w:spacing w:line="240" w:lineRule="auto"/>
                  <w:ind w:left="0"/>
                  <w:jc w:val="center"/>
                </w:pPr>
              </w:pPrChange>
            </w:pPr>
            <w:ins w:id="49" w:author="podebradskyj" w:date="2015-08-28T13:37:00Z">
              <w:r w:rsidRPr="002319EB">
                <w:rPr>
                  <w:rFonts w:ascii="Verdana" w:hAnsi="Verdana" w:cs="Arial"/>
                  <w:sz w:val="20"/>
                </w:rPr>
                <w:t>Celkem</w:t>
              </w:r>
            </w:ins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0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51" w:author="podebradskyj" w:date="2015-08-28T13:37:00Z"/>
                <w:rFonts w:ascii="Verdana" w:hAnsi="Verdana" w:cs="Arial"/>
                <w:bCs/>
                <w:sz w:val="20"/>
              </w:rPr>
            </w:pPr>
            <w:ins w:id="52" w:author="podebradskyj" w:date="2015-08-28T13:37:00Z">
              <w:r w:rsidRPr="002319EB">
                <w:rPr>
                  <w:rFonts w:ascii="Verdana" w:hAnsi="Verdana" w:cs="Arial"/>
                  <w:bCs/>
                  <w:sz w:val="20"/>
                </w:rPr>
                <w:t>celkem</w:t>
              </w:r>
            </w:ins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jc w:val="center"/>
              <w:rPr>
                <w:ins w:id="54" w:author="podebradskyj" w:date="2015-08-28T13:37:00Z"/>
                <w:rFonts w:ascii="Verdana" w:hAnsi="Verdana" w:cs="Arial"/>
                <w:b/>
                <w:bCs/>
                <w:sz w:val="20"/>
              </w:rPr>
            </w:pPr>
            <w:ins w:id="55" w:author="podebradskyj" w:date="2015-08-28T13:37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>Celkem</w:t>
              </w:r>
            </w:ins>
          </w:p>
        </w:tc>
      </w:tr>
      <w:tr w:rsidR="00945709" w:rsidRPr="002319EB" w:rsidTr="00FF7C38">
        <w:trPr>
          <w:trHeight w:val="492"/>
          <w:ins w:id="56" w:author="podebradskyj" w:date="2015-08-28T13:37:00Z"/>
          <w:trPrChange w:id="57" w:author="podebradskyj" w:date="2015-08-28T13:42:00Z">
            <w:trPr>
              <w:trHeight w:val="49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8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45709" w:rsidRPr="002319EB" w:rsidRDefault="00945709" w:rsidP="00945709">
            <w:pPr>
              <w:jc w:val="both"/>
              <w:rPr>
                <w:ins w:id="59" w:author="podebradskyj" w:date="2015-08-28T13:37:00Z"/>
                <w:rFonts w:ascii="Verdana" w:hAnsi="Verdana" w:cs="Arial"/>
                <w:bCs/>
                <w:sz w:val="20"/>
                <w:szCs w:val="20"/>
              </w:rPr>
            </w:pPr>
            <w:ins w:id="60" w:author="podebradskyj" w:date="2015-08-28T13:37:00Z">
              <w:r w:rsidRPr="002319EB">
                <w:rPr>
                  <w:rFonts w:ascii="Verdana" w:hAnsi="Verdana"/>
                  <w:sz w:val="20"/>
                  <w:szCs w:val="20"/>
                </w:rPr>
                <w:t xml:space="preserve">Projekt poldru se stálou vodní hladinou 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62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64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66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7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68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70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1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72" w:author="podebradskyj" w:date="2015-08-28T13:37:00Z"/>
                <w:rFonts w:ascii="Verdana" w:hAnsi="Verdana" w:cs="Arial"/>
                <w:sz w:val="20"/>
              </w:rPr>
            </w:pPr>
          </w:p>
        </w:tc>
      </w:tr>
      <w:tr w:rsidR="00945709" w:rsidRPr="002319EB" w:rsidTr="00FF7C38">
        <w:trPr>
          <w:trHeight w:val="492"/>
          <w:ins w:id="73" w:author="podebradskyj" w:date="2015-08-28T13:37:00Z"/>
          <w:trPrChange w:id="74" w:author="podebradskyj" w:date="2015-08-28T13:42:00Z">
            <w:trPr>
              <w:trHeight w:val="49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5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0B20E3" w:rsidRDefault="00945709" w:rsidP="000B20E3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76" w:author="podebradskyj" w:date="2015-08-28T13:37:00Z"/>
                <w:rFonts w:ascii="Verdana" w:hAnsi="Verdana" w:cs="Arial"/>
                <w:bCs/>
                <w:sz w:val="20"/>
              </w:rPr>
              <w:pPrChange w:id="77" w:author="podebradskyj" w:date="2015-08-28T13:38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78" w:author="podebradskyj" w:date="2015-08-28T13:37:00Z">
              <w:r w:rsidRPr="002319EB">
                <w:rPr>
                  <w:rFonts w:ascii="Verdana" w:hAnsi="Verdana"/>
                  <w:sz w:val="20"/>
                </w:rPr>
                <w:t xml:space="preserve">Projekt revitalizace koryta </w:t>
              </w:r>
              <w:proofErr w:type="spellStart"/>
              <w:r w:rsidRPr="002319EB">
                <w:rPr>
                  <w:rFonts w:ascii="Verdana" w:hAnsi="Verdana"/>
                  <w:sz w:val="20"/>
                </w:rPr>
                <w:t>Beňovického</w:t>
              </w:r>
              <w:proofErr w:type="spellEnd"/>
              <w:r w:rsidRPr="002319EB">
                <w:rPr>
                  <w:rFonts w:ascii="Verdana" w:hAnsi="Verdana"/>
                  <w:sz w:val="20"/>
                </w:rPr>
                <w:t xml:space="preserve"> </w:t>
              </w:r>
              <w:r w:rsidRPr="002319EB">
                <w:rPr>
                  <w:rFonts w:ascii="Verdana" w:hAnsi="Verdana"/>
                  <w:sz w:val="20"/>
                </w:rPr>
                <w:lastRenderedPageBreak/>
                <w:t xml:space="preserve">potoka  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9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80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82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3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84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86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7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88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9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90" w:author="podebradskyj" w:date="2015-08-28T13:37:00Z"/>
                <w:rFonts w:ascii="Verdana" w:hAnsi="Verdana" w:cs="Arial"/>
                <w:sz w:val="20"/>
              </w:rPr>
            </w:pPr>
          </w:p>
        </w:tc>
      </w:tr>
      <w:tr w:rsidR="00945709" w:rsidRPr="002319EB" w:rsidTr="00FF7C38">
        <w:trPr>
          <w:trHeight w:val="492"/>
          <w:ins w:id="91" w:author="podebradskyj" w:date="2015-08-28T13:37:00Z"/>
          <w:trPrChange w:id="92" w:author="podebradskyj" w:date="2015-08-28T13:42:00Z">
            <w:trPr>
              <w:trHeight w:val="49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3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0B20E3" w:rsidRDefault="00945709" w:rsidP="000B20E3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94" w:author="podebradskyj" w:date="2015-08-28T13:37:00Z"/>
                <w:rFonts w:ascii="Verdana" w:hAnsi="Verdana" w:cs="Arial"/>
                <w:bCs/>
                <w:sz w:val="20"/>
              </w:rPr>
              <w:pPrChange w:id="95" w:author="podebradskyj" w:date="2015-08-28T13:38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proofErr w:type="gramStart"/>
            <w:ins w:id="96" w:author="podebradskyj" w:date="2015-08-28T13:37:00Z">
              <w:r w:rsidRPr="002319EB">
                <w:rPr>
                  <w:rFonts w:ascii="Verdana" w:hAnsi="Verdana"/>
                  <w:sz w:val="20"/>
                </w:rPr>
                <w:lastRenderedPageBreak/>
                <w:t>Projekt  výsadeb</w:t>
              </w:r>
              <w:proofErr w:type="gramEnd"/>
              <w:r w:rsidRPr="002319EB">
                <w:rPr>
                  <w:rFonts w:ascii="Verdana" w:hAnsi="Verdana"/>
                  <w:sz w:val="20"/>
                </w:rPr>
                <w:t xml:space="preserve"> biokoridoru LBK K45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7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98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9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00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1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02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3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04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5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06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7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08" w:author="podebradskyj" w:date="2015-08-28T13:37:00Z"/>
                <w:rFonts w:ascii="Verdana" w:hAnsi="Verdana" w:cs="Arial"/>
                <w:sz w:val="20"/>
              </w:rPr>
            </w:pPr>
          </w:p>
        </w:tc>
      </w:tr>
      <w:tr w:rsidR="00945709" w:rsidRPr="002319EB" w:rsidTr="00FF7C38">
        <w:trPr>
          <w:trHeight w:val="492"/>
          <w:ins w:id="109" w:author="podebradskyj" w:date="2015-08-28T13:37:00Z"/>
          <w:trPrChange w:id="110" w:author="podebradskyj" w:date="2015-08-28T13:42:00Z">
            <w:trPr>
              <w:trHeight w:val="49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1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0B20E3" w:rsidRDefault="00817E6E" w:rsidP="000B20E3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112" w:author="podebradskyj" w:date="2015-08-28T13:37:00Z"/>
                <w:rFonts w:ascii="Verdana" w:hAnsi="Verdana" w:cs="Arial"/>
                <w:bCs/>
                <w:sz w:val="20"/>
              </w:rPr>
              <w:pPrChange w:id="113" w:author="podebradskyj" w:date="2015-08-28T13:38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114" w:author="podebradskyj" w:date="2015-08-28T14:19:00Z">
              <w:r>
                <w:rPr>
                  <w:rFonts w:ascii="Verdana" w:hAnsi="Verdana"/>
                  <w:sz w:val="20"/>
                </w:rPr>
                <w:t>Polní cesta HPC4 – HPC5 Kněžice s doprovodnou výsadbou zeleně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5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16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7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18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9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20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1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22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3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24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5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26" w:author="podebradskyj" w:date="2015-08-28T13:37:00Z"/>
                <w:rFonts w:ascii="Verdana" w:hAnsi="Verdana" w:cs="Arial"/>
                <w:sz w:val="20"/>
              </w:rPr>
            </w:pPr>
          </w:p>
        </w:tc>
      </w:tr>
      <w:tr w:rsidR="00945709" w:rsidRPr="002319EB" w:rsidTr="00FF7C38">
        <w:trPr>
          <w:trHeight w:val="492"/>
          <w:ins w:id="127" w:author="podebradskyj" w:date="2015-08-28T13:37:00Z"/>
          <w:trPrChange w:id="128" w:author="podebradskyj" w:date="2015-08-28T13:42:00Z">
            <w:trPr>
              <w:trHeight w:val="49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29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45709" w:rsidRPr="002319EB" w:rsidRDefault="00945709" w:rsidP="00945709">
            <w:pPr>
              <w:jc w:val="both"/>
              <w:rPr>
                <w:ins w:id="130" w:author="podebradskyj" w:date="2015-08-28T13:37:00Z"/>
                <w:rFonts w:ascii="Verdana" w:hAnsi="Verdana" w:cs="Arial"/>
                <w:bCs/>
                <w:sz w:val="20"/>
                <w:szCs w:val="20"/>
              </w:rPr>
            </w:pPr>
            <w:ins w:id="131" w:author="podebradskyj" w:date="2015-08-28T13:37:00Z">
              <w:r w:rsidRPr="002319EB">
                <w:rPr>
                  <w:rFonts w:ascii="Verdana" w:hAnsi="Verdana"/>
                  <w:sz w:val="20"/>
                  <w:szCs w:val="20"/>
                </w:rPr>
                <w:t>Projekt biocentra LBC B6 Kněžice s vodní plochou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2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33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4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35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6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37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8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39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0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41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2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43" w:author="podebradskyj" w:date="2015-08-28T13:37:00Z"/>
                <w:rFonts w:ascii="Verdana" w:hAnsi="Verdana" w:cs="Arial"/>
                <w:sz w:val="20"/>
              </w:rPr>
            </w:pPr>
          </w:p>
        </w:tc>
      </w:tr>
      <w:tr w:rsidR="00945709" w:rsidRPr="002319EB" w:rsidTr="00FF7C38">
        <w:trPr>
          <w:trHeight w:val="582"/>
          <w:ins w:id="144" w:author="podebradskyj" w:date="2015-08-28T13:37:00Z"/>
          <w:trPrChange w:id="145" w:author="podebradskyj" w:date="2015-08-28T13:42:00Z">
            <w:trPr>
              <w:trHeight w:val="582"/>
            </w:trPr>
          </w:trPrChange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46" w:author="podebradskyj" w:date="2015-08-28T13:42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45709" w:rsidRPr="002319EB" w:rsidRDefault="00945709" w:rsidP="00945709">
            <w:pPr>
              <w:pStyle w:val="Zkladntextodsazen2"/>
              <w:spacing w:after="0" w:line="240" w:lineRule="auto"/>
              <w:ind w:left="0"/>
              <w:jc w:val="center"/>
              <w:rPr>
                <w:ins w:id="147" w:author="podebradskyj" w:date="2015-08-28T13:37:00Z"/>
                <w:rFonts w:ascii="Verdana" w:hAnsi="Verdana" w:cs="Arial"/>
                <w:b/>
                <w:bCs/>
                <w:sz w:val="20"/>
              </w:rPr>
            </w:pPr>
            <w:ins w:id="148" w:author="podebradskyj" w:date="2015-08-28T13:37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 xml:space="preserve">C e l k e m </w:t>
              </w:r>
            </w:ins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9" w:author="podebradskyj" w:date="2015-08-28T13:42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50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1" w:author="podebradskyj" w:date="2015-08-28T13:42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52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3" w:author="podebradskyj" w:date="2015-08-28T13:42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54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5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56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7" w:author="podebradskyj" w:date="2015-08-28T13:42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58" w:author="podebradskyj" w:date="2015-08-28T13:37:00Z"/>
                <w:rFonts w:ascii="Verdana" w:hAnsi="Verdana" w:cs="Arial"/>
                <w:sz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" w:author="podebradskyj" w:date="2015-08-28T13:42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45709" w:rsidRPr="002319EB" w:rsidRDefault="00945709" w:rsidP="00945709">
            <w:pPr>
              <w:pStyle w:val="Zkladntextodsazen2"/>
              <w:spacing w:line="240" w:lineRule="auto"/>
              <w:ind w:left="0"/>
              <w:rPr>
                <w:ins w:id="160" w:author="podebradskyj" w:date="2015-08-28T13:37:00Z"/>
                <w:rFonts w:ascii="Verdana" w:hAnsi="Verdana" w:cs="Arial"/>
                <w:sz w:val="20"/>
              </w:rPr>
            </w:pPr>
          </w:p>
        </w:tc>
      </w:tr>
    </w:tbl>
    <w:p w:rsidR="000B20E3" w:rsidRDefault="000B20E3" w:rsidP="000B20E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napToGrid w:val="0"/>
          <w:sz w:val="20"/>
          <w:szCs w:val="20"/>
          <w:u w:val="none"/>
          <w:lang w:eastAsia="cs-CZ"/>
        </w:rPr>
        <w:pPrChange w:id="161" w:author="podebradskyj" w:date="2015-08-28T13:30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p w:rsidR="00C30DBF" w:rsidRPr="00FA7C33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FA7C3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přiměřená část </w:t>
      </w:r>
      <w:r w:rsidR="00C1681E" w:rsidRPr="00FA7C33">
        <w:rPr>
          <w:rFonts w:ascii="Verdana" w:hAnsi="Verdana"/>
          <w:b w:val="0"/>
          <w:sz w:val="20"/>
          <w:szCs w:val="20"/>
          <w:u w:val="none"/>
        </w:rPr>
        <w:t>ceny s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 přihlédnutím k vynaloženým nákladům.  </w:t>
      </w:r>
    </w:p>
    <w:p w:rsidR="0005524A" w:rsidRPr="00FA7C33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Cena za Plnění se hradí na základě faktury, kterou z</w:t>
      </w:r>
      <w:r w:rsidR="0005524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hotovitel předloží objednateli </w:t>
      </w:r>
      <w:r w:rsidR="006B008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provedení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B008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 řádném převzetí </w:t>
      </w:r>
      <w:r w:rsidR="004932C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5524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B55DF" w:rsidRPr="00FA7C33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Cena </w:t>
      </w:r>
      <w:r w:rsidR="003D4D1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B55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po dobu </w:t>
      </w:r>
      <w:r w:rsidR="003D4D1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účinnosti smlouvy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neměnná a závazná</w:t>
      </w:r>
      <w:r w:rsidR="008B55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708A3" w:rsidRPr="00FA7C3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její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úhradou.</w:t>
      </w:r>
    </w:p>
    <w:p w:rsidR="00532A42" w:rsidRPr="00FA7C33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Splatnost faktury je 30 dnů ode dne jejího obdržení</w:t>
      </w:r>
      <w:r w:rsidR="00B5642E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 F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435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AA703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E26CC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sz w:val="20"/>
          <w:szCs w:val="20"/>
        </w:rPr>
        <w:t xml:space="preserve">235/2004 Sb., o dani z přidané hodnoty, ve znění pozdějších předpisů. </w:t>
      </w:r>
    </w:p>
    <w:p w:rsidR="00532A42" w:rsidRPr="00FA7C33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8E7C88" w:rsidRPr="00FA7C33" w:rsidRDefault="008E7C88" w:rsidP="0005675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</w:r>
      <w:r w:rsidR="000203F2" w:rsidRPr="00FA7C33">
        <w:rPr>
          <w:rFonts w:ascii="Verdana" w:hAnsi="Verdana"/>
          <w:sz w:val="20"/>
          <w:szCs w:val="20"/>
        </w:rPr>
        <w:t>Záruka za jakost a vady</w:t>
      </w:r>
    </w:p>
    <w:p w:rsidR="00C52BAE" w:rsidRPr="00FA7C3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012B6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zejména zaručuje, </w:t>
      </w:r>
      <w:r w:rsidR="00380D9B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že Plnění</w:t>
      </w:r>
      <w:r w:rsidR="00380D9B" w:rsidRPr="00FA7C33">
        <w:rPr>
          <w:rFonts w:ascii="Verdana" w:hAnsi="Verdana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FA7C33">
        <w:rPr>
          <w:rFonts w:ascii="Verdana" w:hAnsi="Verdana"/>
          <w:b w:val="0"/>
          <w:sz w:val="20"/>
          <w:szCs w:val="20"/>
          <w:u w:val="none"/>
        </w:rPr>
        <w:t>,</w:t>
      </w:r>
      <w:r w:rsidR="00380D9B" w:rsidRPr="00FA7C33">
        <w:rPr>
          <w:rFonts w:ascii="Verdana" w:hAnsi="Verdana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FA7C33">
        <w:rPr>
          <w:rFonts w:ascii="Verdana" w:hAnsi="Verdana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:rsidR="005844C4" w:rsidRPr="00FA7C33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Záruka</w:t>
      </w:r>
      <w:r w:rsidR="00F27BA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jakost </w:t>
      </w:r>
      <w:r w:rsidR="00A95F2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trvá </w:t>
      </w:r>
      <w:r w:rsidR="008C126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5 let o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d</w:t>
      </w:r>
      <w:r w:rsidR="005A004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e dne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A004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poskytnutí poslední části Plnění dle této smlouvy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A5084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A50845" w:rsidRPr="00FA7C3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 xml:space="preserve">Záruka se vztahuje na veškeré vady </w:t>
      </w:r>
      <w:r w:rsidR="005844C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Plnění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FA7C33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bookmarkStart w:id="162" w:name="_Ref376528927"/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</w:t>
      </w:r>
      <w:r w:rsidR="00443C7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ady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 odstranit</w:t>
      </w:r>
      <w:r w:rsidR="00443C7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bezplatně v dohodnuté lhůtě, nejpozději do 30 dnů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od doručení reklamace</w:t>
      </w:r>
      <w:r w:rsidR="00443C7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bookmarkEnd w:id="162"/>
      <w:r w:rsidR="00443C71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D037A" w:rsidRPr="00FA7C33" w:rsidRDefault="004D037A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  <w:t>Povinnost mlčenlivosti</w:t>
      </w:r>
    </w:p>
    <w:p w:rsidR="004D037A" w:rsidRPr="00FA7C33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="004D037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</w:t>
      </w:r>
      <w:r w:rsidR="00CE4E2C" w:rsidRPr="00FA7C33">
        <w:rPr>
          <w:rFonts w:ascii="Verdana" w:hAnsi="Verdana"/>
          <w:b w:val="0"/>
          <w:sz w:val="20"/>
          <w:szCs w:val="20"/>
          <w:u w:val="none"/>
        </w:rPr>
        <w:t>a to zejména</w:t>
      </w:r>
      <w:r w:rsidR="000D7597" w:rsidRPr="00FA7C33">
        <w:rPr>
          <w:rFonts w:ascii="Verdana" w:hAnsi="Verdana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FA7C33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porušení povinnosti mlčenlivosti </w:t>
      </w:r>
      <w:r w:rsidR="001D32A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dle předchozího odstavce je zhotovitel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povin</w:t>
      </w:r>
      <w:r w:rsidR="001D32A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r w:rsidR="002538F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povinnosti.</w:t>
      </w:r>
    </w:p>
    <w:p w:rsidR="009D39E8" w:rsidRPr="00FA7C33" w:rsidRDefault="009D39E8" w:rsidP="005A0043">
      <w:pPr>
        <w:pStyle w:val="l-L1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</w:r>
      <w:bookmarkStart w:id="163" w:name="_Ref376798291"/>
      <w:r w:rsidRPr="00FA7C33">
        <w:rPr>
          <w:rFonts w:ascii="Verdana" w:hAnsi="Verdana"/>
          <w:sz w:val="20"/>
          <w:szCs w:val="20"/>
        </w:rPr>
        <w:t>Licenční ujednání</w:t>
      </w:r>
      <w:bookmarkEnd w:id="163"/>
    </w:p>
    <w:p w:rsidR="009D39E8" w:rsidRPr="00FA7C33" w:rsidRDefault="009D39E8" w:rsidP="009D39E8">
      <w:pPr>
        <w:numPr>
          <w:ilvl w:val="1"/>
          <w:numId w:val="37"/>
        </w:numPr>
        <w:jc w:val="both"/>
        <w:rPr>
          <w:rFonts w:ascii="Verdana" w:hAnsi="Verdana"/>
          <w:sz w:val="20"/>
          <w:szCs w:val="20"/>
          <w:lang w:eastAsia="en-US"/>
        </w:rPr>
      </w:pPr>
      <w:r w:rsidRPr="00FA7C33">
        <w:rPr>
          <w:rFonts w:ascii="Verdana" w:hAnsi="Verdana"/>
          <w:sz w:val="20"/>
          <w:szCs w:val="20"/>
          <w:lang w:eastAsia="en-US"/>
        </w:rPr>
        <w:t xml:space="preserve">Vzhledem k tomu, že součástí </w:t>
      </w:r>
      <w:r w:rsidR="005A0043" w:rsidRPr="00FA7C33">
        <w:rPr>
          <w:rFonts w:ascii="Verdana" w:hAnsi="Verdana"/>
          <w:sz w:val="20"/>
          <w:szCs w:val="20"/>
          <w:lang w:eastAsia="en-US"/>
        </w:rPr>
        <w:t>P</w:t>
      </w:r>
      <w:r w:rsidRPr="00FA7C33">
        <w:rPr>
          <w:rFonts w:ascii="Verdana" w:hAnsi="Verdana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FA7C33">
        <w:rPr>
          <w:rFonts w:ascii="Verdana" w:hAnsi="Verdana"/>
          <w:sz w:val="20"/>
          <w:szCs w:val="20"/>
          <w:lang w:eastAsia="en-US"/>
        </w:rPr>
        <w:t>P</w:t>
      </w:r>
      <w:r w:rsidRPr="00FA7C33">
        <w:rPr>
          <w:rFonts w:ascii="Verdana" w:hAnsi="Verdana"/>
          <w:sz w:val="20"/>
          <w:szCs w:val="20"/>
          <w:lang w:eastAsia="en-US"/>
        </w:rPr>
        <w:t xml:space="preserve">lnění poskytována licence za podmínek sjednaných v tomto </w:t>
      </w:r>
      <w:fldSimple w:instr=" REF _Ref376798291 \r \h  \* MERGEFORMAT ">
        <w:r w:rsidR="005A0043" w:rsidRPr="00FA7C33">
          <w:rPr>
            <w:rFonts w:ascii="Verdana" w:hAnsi="Verdana"/>
            <w:sz w:val="20"/>
            <w:szCs w:val="20"/>
            <w:lang w:eastAsia="en-US"/>
          </w:rPr>
          <w:t>Čl. VIII</w:t>
        </w:r>
      </w:fldSimple>
      <w:r w:rsidRPr="00FA7C33">
        <w:rPr>
          <w:rFonts w:ascii="Verdana" w:hAnsi="Verdana"/>
          <w:sz w:val="20"/>
          <w:szCs w:val="20"/>
          <w:lang w:eastAsia="en-US"/>
        </w:rPr>
        <w:t xml:space="preserve">. </w:t>
      </w:r>
      <w:proofErr w:type="gramStart"/>
      <w:r w:rsidRPr="00FA7C33">
        <w:rPr>
          <w:rFonts w:ascii="Verdana" w:hAnsi="Verdana"/>
          <w:sz w:val="20"/>
          <w:szCs w:val="20"/>
          <w:lang w:eastAsia="en-US"/>
        </w:rPr>
        <w:t>smlouvy</w:t>
      </w:r>
      <w:proofErr w:type="gramEnd"/>
      <w:r w:rsidRPr="00FA7C33">
        <w:rPr>
          <w:rFonts w:ascii="Verdana" w:hAnsi="Verdana"/>
          <w:sz w:val="20"/>
          <w:szCs w:val="20"/>
          <w:lang w:eastAsia="en-US"/>
        </w:rPr>
        <w:t>.</w:t>
      </w:r>
    </w:p>
    <w:p w:rsidR="009D39E8" w:rsidRPr="00FA7C3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FA7C3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:rsidR="009D39E8" w:rsidRPr="00FA7C3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FA7C33">
        <w:rPr>
          <w:rFonts w:ascii="Verdana" w:hAnsi="Verdana"/>
          <w:b w:val="0"/>
          <w:sz w:val="20"/>
          <w:szCs w:val="20"/>
          <w:u w:val="none"/>
        </w:rPr>
        <w:t>Plnění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dle této smlouvy. </w:t>
      </w:r>
    </w:p>
    <w:p w:rsidR="009D39E8" w:rsidRPr="00FA7C3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:rsidR="009D39E8" w:rsidRPr="00FA7C3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:rsidR="003C6C55" w:rsidRPr="00FA7C33" w:rsidRDefault="003C6C55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  <w:t>Smluvní pokuty</w:t>
      </w:r>
      <w:r w:rsidR="001640AC" w:rsidRPr="00FA7C33">
        <w:rPr>
          <w:rFonts w:ascii="Verdana" w:hAnsi="Verdana"/>
          <w:sz w:val="20"/>
          <w:szCs w:val="20"/>
        </w:rPr>
        <w:t>, náhrada škody</w:t>
      </w:r>
      <w:r w:rsidR="00024114" w:rsidRPr="00FA7C33">
        <w:rPr>
          <w:rFonts w:ascii="Verdana" w:hAnsi="Verdana"/>
          <w:sz w:val="20"/>
          <w:szCs w:val="20"/>
        </w:rPr>
        <w:t xml:space="preserve">, </w:t>
      </w:r>
      <w:r w:rsidRPr="00FA7C33">
        <w:rPr>
          <w:rFonts w:ascii="Verdana" w:hAnsi="Verdana"/>
          <w:sz w:val="20"/>
          <w:szCs w:val="20"/>
        </w:rPr>
        <w:t>odstoupení od smlouvy</w:t>
      </w:r>
      <w:r w:rsidR="00024114" w:rsidRPr="00FA7C33">
        <w:rPr>
          <w:rFonts w:ascii="Verdana" w:hAnsi="Verdana"/>
          <w:sz w:val="20"/>
          <w:szCs w:val="20"/>
        </w:rPr>
        <w:t xml:space="preserve"> a výpověď smlouvy</w:t>
      </w:r>
    </w:p>
    <w:p w:rsidR="00806017" w:rsidRPr="00FA7C33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předáním </w:t>
      </w:r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 jeho části v termínu dle </w:t>
      </w:r>
      <w:fldSimple w:instr=" REF _Ref376528450 \r \h  \* MERGEFORMAT ">
        <w:r w:rsidR="00F15883" w:rsidRPr="00FA7C33"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Čl. III</w:t>
        </w:r>
      </w:fldSimple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proofErr w:type="gramEnd"/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smlouvy,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0,05% z ceny Díla či jeho části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</w:t>
      </w:r>
      <w:r w:rsidR="00F1588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byť i jen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započatý den prodlení.</w:t>
      </w:r>
    </w:p>
    <w:p w:rsidR="00666E0D" w:rsidRPr="00FA7C33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Je-li zhotovitel v prodlení s</w:t>
      </w:r>
      <w:r w:rsidR="00512D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odstraněním</w:t>
      </w:r>
      <w:r w:rsidR="00512D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vad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12D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 či jeho části</w:t>
      </w:r>
      <w:r w:rsidR="00D5396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termínu dle odst. </w:t>
      </w:r>
      <w:proofErr w:type="gramStart"/>
      <w:r w:rsidR="000B20E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begin"/>
      </w:r>
      <w:r w:rsidR="00D5396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REF _Ref376528927 \r \h </w:instrText>
      </w:r>
      <w:r w:rsidR="002954A2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\* MERGEFORMAT </w:instrText>
      </w:r>
      <w:r w:rsidR="000B20E3" w:rsidRPr="00FA7C33">
        <w:rPr>
          <w:rStyle w:val="l-L2Char"/>
          <w:rFonts w:ascii="Verdana" w:hAnsi="Verdana"/>
          <w:b w:val="0"/>
          <w:sz w:val="20"/>
          <w:szCs w:val="20"/>
          <w:u w:val="none"/>
        </w:rPr>
      </w:r>
      <w:r w:rsidR="000B20E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separate"/>
      </w:r>
      <w:r w:rsidR="00D5396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6.4</w:t>
      </w:r>
      <w:r w:rsidR="000B20E3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end"/>
      </w:r>
      <w:proofErr w:type="gramEnd"/>
      <w:r w:rsidR="00D5396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smlouvy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0,05 % z ceny takového Plnění či jeho části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 </w:t>
      </w:r>
      <w:r w:rsidR="00512DD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byť i jen započatý den prodlení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B713E" w:rsidRPr="00FA7C33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FA7C33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FA7C33">
        <w:rPr>
          <w:rFonts w:ascii="Verdana" w:hAnsi="Verdana"/>
          <w:b w:val="0"/>
          <w:sz w:val="20"/>
          <w:szCs w:val="20"/>
          <w:u w:val="none"/>
        </w:rPr>
        <w:t>s</w:t>
      </w:r>
      <w:r w:rsidRPr="00FA7C33">
        <w:rPr>
          <w:rFonts w:ascii="Verdana" w:hAnsi="Verdana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FA7C33">
        <w:rPr>
          <w:rFonts w:ascii="Verdana" w:hAnsi="Verdana"/>
          <w:b w:val="0"/>
          <w:sz w:val="20"/>
          <w:szCs w:val="20"/>
          <w:u w:val="none"/>
        </w:rPr>
        <w:t> </w:t>
      </w:r>
      <w:r w:rsidRPr="00FA7C33">
        <w:rPr>
          <w:rFonts w:ascii="Verdana" w:hAnsi="Verdana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861C9" w:rsidRPr="00FA7C33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:rsidR="00DF44DE" w:rsidRPr="00FA7C33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FA7C33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Plnění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před započetím poskytování </w:t>
      </w:r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95373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</w:t>
      </w:r>
      <w:r w:rsidR="0095373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dále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v případě, pokud nedojde k realizac</w:t>
      </w:r>
      <w:r w:rsidR="006C4AC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i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BB4624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stavb</w:t>
      </w:r>
      <w:r w:rsidR="00E23090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y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do </w:t>
      </w:r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10 let </w:t>
      </w:r>
      <w:proofErr w:type="spellStart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od</w:t>
      </w:r>
      <w:proofErr w:type="spellEnd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poskytnutí</w:t>
      </w:r>
      <w:proofErr w:type="spellEnd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plnění</w:t>
      </w:r>
      <w:proofErr w:type="spellEnd"/>
      <w:r w:rsidR="004775D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.</w:t>
      </w:r>
    </w:p>
    <w:p w:rsidR="00E23090" w:rsidRPr="00FA7C33" w:rsidRDefault="00E23090" w:rsidP="00012B64">
      <w:pPr>
        <w:numPr>
          <w:ilvl w:val="1"/>
          <w:numId w:val="37"/>
        </w:numPr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FA7C33">
        <w:rPr>
          <w:rStyle w:val="l-L2Char"/>
          <w:rFonts w:ascii="Verdana" w:hAnsi="Verdana"/>
          <w:sz w:val="20"/>
          <w:szCs w:val="20"/>
        </w:rPr>
        <w:t xml:space="preserve">Ve vztahu </w:t>
      </w:r>
      <w:proofErr w:type="gramStart"/>
      <w:r w:rsidRPr="00FA7C33">
        <w:rPr>
          <w:rStyle w:val="l-L2Char"/>
          <w:rFonts w:ascii="Verdana" w:hAnsi="Verdana"/>
          <w:sz w:val="20"/>
          <w:szCs w:val="20"/>
        </w:rPr>
        <w:t>ke</w:t>
      </w:r>
      <w:proofErr w:type="gramEnd"/>
      <w:r w:rsidRPr="00FA7C33">
        <w:rPr>
          <w:rStyle w:val="l-L2Char"/>
          <w:rFonts w:ascii="Verdana" w:hAnsi="Verdana"/>
          <w:sz w:val="20"/>
          <w:szCs w:val="20"/>
        </w:rPr>
        <w:t xml:space="preserve"> </w:t>
      </w:r>
      <w:r w:rsidR="00C467FD" w:rsidRPr="00FA7C33">
        <w:rPr>
          <w:rStyle w:val="l-L2Char"/>
          <w:rFonts w:ascii="Verdana" w:hAnsi="Verdana"/>
          <w:sz w:val="20"/>
          <w:szCs w:val="20"/>
        </w:rPr>
        <w:t>Plnění</w:t>
      </w:r>
      <w:r w:rsidRPr="00FA7C33">
        <w:rPr>
          <w:rStyle w:val="l-L2Char"/>
          <w:rFonts w:ascii="Verdana" w:hAnsi="Verdana"/>
          <w:sz w:val="20"/>
          <w:szCs w:val="20"/>
        </w:rPr>
        <w:t xml:space="preserve"> je objednatel oprávněn tuto</w:t>
      </w:r>
      <w:r w:rsidRPr="00FA7C33">
        <w:rPr>
          <w:rFonts w:ascii="Verdana" w:hAnsi="Verdana"/>
          <w:sz w:val="20"/>
          <w:szCs w:val="20"/>
        </w:rPr>
        <w:t xml:space="preserve"> </w:t>
      </w:r>
      <w:r w:rsidRPr="00FA7C33">
        <w:rPr>
          <w:rStyle w:val="l-L2Char"/>
          <w:rFonts w:ascii="Verdana" w:hAnsi="Verdana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FA7C33">
        <w:rPr>
          <w:rStyle w:val="l-L2Char"/>
          <w:rFonts w:ascii="Verdana" w:hAnsi="Verdana"/>
          <w:sz w:val="20"/>
          <w:szCs w:val="20"/>
          <w:lang w:eastAsia="en-US"/>
        </w:rPr>
        <w:t xml:space="preserve">doba </w:t>
      </w:r>
      <w:r w:rsidRPr="00FA7C33">
        <w:rPr>
          <w:rStyle w:val="l-L2Char"/>
          <w:rFonts w:ascii="Verdana" w:hAnsi="Verdana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FA7C33" w:rsidRDefault="00995ABC" w:rsidP="0095373F">
      <w:pPr>
        <w:pStyle w:val="l-L1"/>
        <w:ind w:left="0"/>
        <w:rPr>
          <w:rFonts w:ascii="Verdana" w:hAnsi="Verdana"/>
          <w:sz w:val="20"/>
          <w:szCs w:val="20"/>
        </w:rPr>
      </w:pPr>
      <w:r w:rsidRPr="00FA7C33">
        <w:rPr>
          <w:rFonts w:ascii="Verdana" w:hAnsi="Verdana"/>
          <w:sz w:val="20"/>
          <w:szCs w:val="20"/>
        </w:rPr>
        <w:br/>
        <w:t>Závěrečná ustanovení</w:t>
      </w:r>
    </w:p>
    <w:p w:rsidR="00A50845" w:rsidRPr="00FA7C3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zákoníku.</w:t>
      </w:r>
    </w:p>
    <w:p w:rsidR="00CE2C1C" w:rsidRPr="00FA7C33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FA7C33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Smlouva je vyhotovena ve </w:t>
      </w:r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čtyřech</w:t>
      </w:r>
      <w:r w:rsidR="00A5084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stejnopisech, z toho ve dvou vyhotoveních pro objednatele 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 </w:t>
      </w:r>
      <w:r w:rsidR="0095373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v</w:t>
      </w:r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="0095373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proofErr w:type="gramStart"/>
      <w:r w:rsidR="00C467FD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dvou</w:t>
      </w:r>
      <w:proofErr w:type="gramEnd"/>
      <w:r w:rsidR="00A5084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:rsidR="00A50845" w:rsidRPr="00FA7C3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Smlouva může být měněna pouze na základě písemných dodatků podepsaných oběma smluvními stranami</w:t>
      </w:r>
      <w:r w:rsidR="00EA1A9A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; vždy však musí být postupováno v souladu se ZVZ</w:t>
      </w: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A50845" w:rsidRPr="00FA7C33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C32521" w:rsidRPr="00FA7C33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Fonts w:ascii="Verdana" w:hAnsi="Verdana"/>
          <w:b w:val="0"/>
          <w:sz w:val="20"/>
          <w:szCs w:val="20"/>
          <w:u w:val="none"/>
        </w:rPr>
        <w:t>Smlouva nabývá platnosti a účinnosti dnem podpisu ob</w:t>
      </w:r>
      <w:r w:rsidR="0095373F" w:rsidRPr="00FA7C33">
        <w:rPr>
          <w:rFonts w:ascii="Verdana" w:hAnsi="Verdana"/>
          <w:b w:val="0"/>
          <w:sz w:val="20"/>
          <w:szCs w:val="20"/>
          <w:u w:val="none"/>
        </w:rPr>
        <w:t>ěma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smluvní</w:t>
      </w:r>
      <w:r w:rsidR="0095373F" w:rsidRPr="00FA7C33">
        <w:rPr>
          <w:rFonts w:ascii="Verdana" w:hAnsi="Verdana"/>
          <w:b w:val="0"/>
          <w:sz w:val="20"/>
          <w:szCs w:val="20"/>
          <w:u w:val="none"/>
        </w:rPr>
        <w:t>mi</w:t>
      </w:r>
      <w:r w:rsidRPr="00FA7C33">
        <w:rPr>
          <w:rFonts w:ascii="Verdana" w:hAnsi="Verdana"/>
          <w:b w:val="0"/>
          <w:sz w:val="20"/>
          <w:szCs w:val="20"/>
          <w:u w:val="none"/>
        </w:rPr>
        <w:t xml:space="preserve"> stran</w:t>
      </w:r>
      <w:r w:rsidR="0095373F" w:rsidRPr="00FA7C33">
        <w:rPr>
          <w:rFonts w:ascii="Verdana" w:hAnsi="Verdana"/>
          <w:b w:val="0"/>
          <w:sz w:val="20"/>
          <w:szCs w:val="20"/>
          <w:u w:val="none"/>
        </w:rPr>
        <w:t>ami</w:t>
      </w:r>
      <w:r w:rsidRPr="00FA7C33">
        <w:rPr>
          <w:rFonts w:ascii="Verdana" w:hAnsi="Verdana"/>
          <w:b w:val="0"/>
          <w:sz w:val="20"/>
          <w:szCs w:val="20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Pr="00FA7C33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Nedílnou součást smlouvy tvoří tyto přílohy:</w:t>
      </w:r>
    </w:p>
    <w:p w:rsidR="00362FAF" w:rsidRPr="00FA7C33" w:rsidRDefault="000A68AD" w:rsidP="00FA7C33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       </w:t>
      </w:r>
      <w:r w:rsidR="00362FAF" w:rsidRPr="00FA7C33">
        <w:rPr>
          <w:rStyle w:val="l-L2Char"/>
          <w:rFonts w:ascii="Verdana" w:hAnsi="Verdana"/>
          <w:b w:val="0"/>
          <w:sz w:val="20"/>
          <w:szCs w:val="20"/>
          <w:u w:val="none"/>
        </w:rPr>
        <w:t>Přílohou č. 1 této smlouvy je specifikace Plnění;</w:t>
      </w:r>
    </w:p>
    <w:p w:rsidR="00A50845" w:rsidRPr="00FA7C33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FA7C33">
        <w:rPr>
          <w:rStyle w:val="l-L2Char"/>
          <w:rFonts w:ascii="Verdana" w:hAnsi="Verdana"/>
          <w:sz w:val="20"/>
          <w:szCs w:val="20"/>
        </w:rPr>
        <w:t>Smluvní strany</w:t>
      </w:r>
      <w:r w:rsidR="00A50845" w:rsidRPr="00FA7C33">
        <w:rPr>
          <w:rStyle w:val="l-L2Char"/>
          <w:rFonts w:ascii="Verdana" w:hAnsi="Verdana"/>
          <w:sz w:val="20"/>
          <w:szCs w:val="20"/>
        </w:rPr>
        <w:t xml:space="preserve"> smlouvu přečetl</w:t>
      </w:r>
      <w:r w:rsidRPr="00FA7C33">
        <w:rPr>
          <w:rStyle w:val="l-L2Char"/>
          <w:rFonts w:ascii="Verdana" w:hAnsi="Verdana"/>
          <w:sz w:val="20"/>
          <w:szCs w:val="20"/>
        </w:rPr>
        <w:t>y</w:t>
      </w:r>
      <w:r w:rsidR="00A50845" w:rsidRPr="00FA7C33">
        <w:rPr>
          <w:rStyle w:val="l-L2Char"/>
          <w:rFonts w:ascii="Verdana" w:hAnsi="Verdana"/>
          <w:sz w:val="20"/>
          <w:szCs w:val="20"/>
        </w:rPr>
        <w:t>, souhlasí s jejím obsahem a prohlašují, že nebyla sepsána v tísni ani za jinak nápadně nevýhodných podmínek. Na důkaz toho připojují své podpisy.</w:t>
      </w:r>
    </w:p>
    <w:p w:rsidR="00A50845" w:rsidRPr="00FA7C33" w:rsidRDefault="00A50845" w:rsidP="00AE2DC5">
      <w:pPr>
        <w:tabs>
          <w:tab w:val="left" w:pos="180"/>
        </w:tabs>
        <w:rPr>
          <w:rFonts w:ascii="Verdana" w:hAnsi="Verdana"/>
          <w:sz w:val="20"/>
          <w:szCs w:val="20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FA7C3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7C33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FA7C3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FA7C33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:rsidR="00CB55C3" w:rsidRPr="00FA7C3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7C33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FA7C3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FA7C33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7C3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7C3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7C33">
              <w:rPr>
                <w:rFonts w:ascii="Verdana" w:hAnsi="Verdana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:rsidR="00CB55C3" w:rsidRPr="00FA7C3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7C33">
              <w:rPr>
                <w:rFonts w:ascii="Verdana" w:hAnsi="Verdana"/>
                <w:b/>
                <w:sz w:val="20"/>
                <w:szCs w:val="20"/>
              </w:rPr>
              <w:t>zhotovitel</w:t>
            </w:r>
          </w:p>
        </w:tc>
      </w:tr>
    </w:tbl>
    <w:p w:rsidR="000524D5" w:rsidRPr="00FA7C33" w:rsidRDefault="000524D5" w:rsidP="00AE2DC5">
      <w:pPr>
        <w:spacing w:line="276" w:lineRule="auto"/>
        <w:rPr>
          <w:rFonts w:ascii="Verdana" w:hAnsi="Verdana"/>
          <w:sz w:val="20"/>
          <w:szCs w:val="20"/>
        </w:rPr>
      </w:pPr>
    </w:p>
    <w:p w:rsidR="00152458" w:rsidRPr="00FA7C33" w:rsidRDefault="00152458" w:rsidP="003C2212">
      <w:pPr>
        <w:jc w:val="center"/>
        <w:rPr>
          <w:rFonts w:ascii="Verdana" w:hAnsi="Verdana"/>
          <w:sz w:val="20"/>
          <w:szCs w:val="20"/>
        </w:rPr>
        <w:sectPr w:rsidR="00152458" w:rsidRPr="00FA7C33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FA7C33">
        <w:rPr>
          <w:rFonts w:ascii="Verdana" w:hAnsi="Verdana" w:cs="Times New Roman"/>
          <w:sz w:val="20"/>
          <w:szCs w:val="20"/>
        </w:rPr>
        <w:lastRenderedPageBreak/>
        <w:t>Příloha č. 1 – Podrobn</w:t>
      </w:r>
      <w:r w:rsidRPr="000B713E">
        <w:rPr>
          <w:rFonts w:ascii="Times New Roman" w:hAnsi="Times New Roman" w:cs="Times New Roman"/>
          <w:sz w:val="22"/>
          <w:szCs w:val="22"/>
        </w:rPr>
        <w:t xml:space="preserve">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ve znění pozdějších předpisů, a dalších platných souvisejících předpisů.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 v případě potřeby o 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</w:t>
      </w:r>
      <w:r w:rsidRPr="00885D74">
        <w:rPr>
          <w:rStyle w:val="l-L2Char"/>
          <w:rFonts w:ascii="Times New Roman" w:hAnsi="Times New Roman"/>
          <w:b w:val="0"/>
          <w:u w:val="none"/>
        </w:rPr>
        <w:lastRenderedPageBreak/>
        <w:t xml:space="preserve">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stavby. 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(u polních cest řešení napojení na jinou komunikaci, u PEO a VHS napojení na vodní toky, příkopy, údolnice apod.)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u w:val="none"/>
        </w:rPr>
        <w:t>(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např.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Povrch vozovky bude zpevněný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z asfaltového betonu atd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 Součástí polních cest bude výsadba zeleně. Přístupy na pozemky jednotlivých vlastníků budou řešeny sjezdy v rámci pozemku stavby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, a pod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="00492F59" w:rsidRPr="00492F59">
        <w:rPr>
          <w:rStyle w:val="l-L2Char"/>
          <w:rFonts w:ascii="Times New Roman" w:hAnsi="Times New Roman"/>
          <w:b w:val="0"/>
          <w:i/>
          <w:u w:val="none"/>
        </w:rPr>
        <w:t>p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řípadně pokud je třeba doplnit informace které nejsou obsaženy v PSZ a DTR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.)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829EA" w:rsidRPr="00B70B1E" w:rsidRDefault="00F829EA" w:rsidP="00EC7F4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  <w:lang w:eastAsia="cs-CZ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EC7F4C" w:rsidRDefault="004775DF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u w:val="none"/>
        </w:rPr>
      </w:pPr>
      <w:proofErr w:type="spellStart"/>
      <w:r w:rsidRPr="00EC7F4C">
        <w:rPr>
          <w:rStyle w:val="l-L2Char"/>
          <w:rFonts w:ascii="Times New Roman" w:hAnsi="Times New Roman"/>
          <w:u w:val="none"/>
        </w:rPr>
        <w:t>KoPÚ</w:t>
      </w:r>
      <w:proofErr w:type="spellEnd"/>
      <w:r w:rsidRPr="00EC7F4C">
        <w:rPr>
          <w:rStyle w:val="l-L2Char"/>
          <w:rFonts w:ascii="Times New Roman" w:hAnsi="Times New Roman"/>
          <w:u w:val="none"/>
        </w:rPr>
        <w:t xml:space="preserve"> Kněžice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B95EF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709" w:rsidRDefault="00945709">
      <w:r>
        <w:separator/>
      </w:r>
    </w:p>
  </w:endnote>
  <w:endnote w:type="continuationSeparator" w:id="0">
    <w:p w:rsidR="00945709" w:rsidRDefault="00945709">
      <w:r>
        <w:continuationSeparator/>
      </w:r>
    </w:p>
  </w:endnote>
  <w:endnote w:type="continuationNotice" w:id="1">
    <w:p w:rsidR="00945709" w:rsidRDefault="00945709" w:rsidP="000651E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709" w:rsidRDefault="000B20E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570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5709" w:rsidRDefault="0094570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709" w:rsidRDefault="000B20E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570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7E6E">
      <w:rPr>
        <w:rStyle w:val="slostrnky"/>
        <w:noProof/>
      </w:rPr>
      <w:t>5</w:t>
    </w:r>
    <w:r>
      <w:rPr>
        <w:rStyle w:val="slostrnky"/>
      </w:rPr>
      <w:fldChar w:fldCharType="end"/>
    </w:r>
  </w:p>
  <w:p w:rsidR="00945709" w:rsidRDefault="00945709">
    <w:r>
      <w:rPr>
        <w:snapToGrid w:val="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709" w:rsidRDefault="00945709">
      <w:r>
        <w:separator/>
      </w:r>
    </w:p>
  </w:footnote>
  <w:footnote w:type="continuationSeparator" w:id="0">
    <w:p w:rsidR="00945709" w:rsidRDefault="00945709">
      <w:r>
        <w:continuationSeparator/>
      </w:r>
    </w:p>
  </w:footnote>
  <w:footnote w:type="continuationNotice" w:id="1">
    <w:p w:rsidR="00945709" w:rsidRDefault="00945709" w:rsidP="000651E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709" w:rsidRDefault="00945709">
    <w:pPr>
      <w:pStyle w:val="Zhlav"/>
      <w:rPr>
        <w:sz w:val="16"/>
        <w:szCs w:val="16"/>
      </w:rPr>
    </w:pPr>
    <w:r w:rsidRPr="00FA7C33">
      <w:rPr>
        <w:rFonts w:ascii="Verdana" w:hAnsi="Verdana"/>
        <w:sz w:val="16"/>
        <w:szCs w:val="16"/>
      </w:rPr>
      <w:t xml:space="preserve">   Příloha 4</w:t>
    </w:r>
    <w:r>
      <w:rPr>
        <w:rFonts w:ascii="Verdana" w:hAnsi="Verdana"/>
        <w:sz w:val="16"/>
        <w:szCs w:val="16"/>
      </w:rPr>
      <w:t>d</w:t>
    </w:r>
    <w:r w:rsidRPr="00FA7C33">
      <w:rPr>
        <w:rFonts w:ascii="Verdana" w:hAnsi="Verdana"/>
        <w:sz w:val="16"/>
        <w:szCs w:val="16"/>
      </w:rPr>
      <w:t xml:space="preserve">          </w:t>
    </w:r>
    <w:r>
      <w:rPr>
        <w:rFonts w:ascii="Verdana" w:hAnsi="Verdana"/>
        <w:sz w:val="16"/>
        <w:szCs w:val="16"/>
      </w:rPr>
      <w:t xml:space="preserve">   </w:t>
    </w:r>
    <w:r w:rsidRPr="00FA7C33">
      <w:rPr>
        <w:rFonts w:ascii="Verdana" w:hAnsi="Verdana"/>
        <w:sz w:val="16"/>
        <w:szCs w:val="16"/>
      </w:rPr>
      <w:t xml:space="preserve">                                                                                                    </w:t>
    </w:r>
    <w:proofErr w:type="gramStart"/>
    <w:r>
      <w:rPr>
        <w:rFonts w:ascii="Verdana" w:hAnsi="Verdana"/>
        <w:sz w:val="16"/>
        <w:szCs w:val="16"/>
      </w:rPr>
      <w:t>č</w:t>
    </w:r>
    <w:r w:rsidRPr="00FA7C33">
      <w:rPr>
        <w:rFonts w:ascii="Verdana" w:hAnsi="Verdana"/>
        <w:sz w:val="16"/>
        <w:szCs w:val="16"/>
      </w:rPr>
      <w:t>.j.</w:t>
    </w:r>
    <w:proofErr w:type="gramEnd"/>
    <w:r>
      <w:rPr>
        <w:sz w:val="16"/>
        <w:szCs w:val="16"/>
      </w:rPr>
      <w:t xml:space="preserve"> objednatele:</w:t>
    </w:r>
  </w:p>
  <w:p w:rsidR="00945709" w:rsidRPr="0047679A" w:rsidRDefault="00945709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zhotovitele: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EF50A3"/>
    <w:multiLevelType w:val="hybridMultilevel"/>
    <w:tmpl w:val="943098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A0B4B5C"/>
    <w:multiLevelType w:val="hybridMultilevel"/>
    <w:tmpl w:val="8F76363C"/>
    <w:lvl w:ilvl="0" w:tplc="B2B8E28C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7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6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2"/>
  </w:num>
  <w:num w:numId="4">
    <w:abstractNumId w:val="29"/>
  </w:num>
  <w:num w:numId="5">
    <w:abstractNumId w:val="12"/>
  </w:num>
  <w:num w:numId="6">
    <w:abstractNumId w:val="13"/>
  </w:num>
  <w:num w:numId="7">
    <w:abstractNumId w:val="18"/>
  </w:num>
  <w:num w:numId="8">
    <w:abstractNumId w:val="31"/>
  </w:num>
  <w:num w:numId="9">
    <w:abstractNumId w:val="17"/>
  </w:num>
  <w:num w:numId="10">
    <w:abstractNumId w:val="39"/>
  </w:num>
  <w:num w:numId="11">
    <w:abstractNumId w:val="33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8"/>
  </w:num>
  <w:num w:numId="18">
    <w:abstractNumId w:val="34"/>
  </w:num>
  <w:num w:numId="19">
    <w:abstractNumId w:val="19"/>
  </w:num>
  <w:num w:numId="20">
    <w:abstractNumId w:val="15"/>
  </w:num>
  <w:num w:numId="21">
    <w:abstractNumId w:val="32"/>
  </w:num>
  <w:num w:numId="22">
    <w:abstractNumId w:val="36"/>
  </w:num>
  <w:num w:numId="23">
    <w:abstractNumId w:val="38"/>
  </w:num>
  <w:num w:numId="24">
    <w:abstractNumId w:val="9"/>
  </w:num>
  <w:num w:numId="25">
    <w:abstractNumId w:val="24"/>
  </w:num>
  <w:num w:numId="26">
    <w:abstractNumId w:val="35"/>
  </w:num>
  <w:num w:numId="27">
    <w:abstractNumId w:val="40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7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3"/>
  </w:num>
  <w:num w:numId="72">
    <w:abstractNumId w:val="26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trackRevisions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68AD"/>
    <w:rsid w:val="000A787C"/>
    <w:rsid w:val="000B20E3"/>
    <w:rsid w:val="000B2FE7"/>
    <w:rsid w:val="000B713E"/>
    <w:rsid w:val="000B7640"/>
    <w:rsid w:val="000C7CAD"/>
    <w:rsid w:val="000D3CBE"/>
    <w:rsid w:val="000D7484"/>
    <w:rsid w:val="000D7597"/>
    <w:rsid w:val="000D76B6"/>
    <w:rsid w:val="000E099F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071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3AE6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737"/>
    <w:rsid w:val="00455978"/>
    <w:rsid w:val="00456216"/>
    <w:rsid w:val="0046000F"/>
    <w:rsid w:val="00461D16"/>
    <w:rsid w:val="00467453"/>
    <w:rsid w:val="004723B4"/>
    <w:rsid w:val="0047679A"/>
    <w:rsid w:val="004775DF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B01"/>
    <w:rsid w:val="005D4D93"/>
    <w:rsid w:val="005D5020"/>
    <w:rsid w:val="005D6EE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17E6E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45709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5945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0165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95EFC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4A9"/>
    <w:rsid w:val="00BF7EAF"/>
    <w:rsid w:val="00C00631"/>
    <w:rsid w:val="00C0340E"/>
    <w:rsid w:val="00C0493E"/>
    <w:rsid w:val="00C058C6"/>
    <w:rsid w:val="00C05F45"/>
    <w:rsid w:val="00C126FF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93C74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338D"/>
    <w:rsid w:val="00D16E9B"/>
    <w:rsid w:val="00D316A9"/>
    <w:rsid w:val="00D37F97"/>
    <w:rsid w:val="00D4236F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C39C0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0749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C7F4C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A7C3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95EFC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8662c659-72ab-411b-b755-fbef5cbbde18"/>
    <ds:schemaRef ds:uri="5e6c6c5c-474c-4ef7-b7d6-59a0e77cc256"/>
    <ds:schemaRef ds:uri="4085a4f5-5f40-4143-b221-75ee5dde648a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63C8F5D-41F6-454D-947A-7ACB5FE9FE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D26E8CC-C545-4CE2-9391-0037BAD2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3255</Words>
  <Characters>19238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podebradskyj</cp:lastModifiedBy>
  <cp:revision>9</cp:revision>
  <cp:lastPrinted>2013-11-20T13:08:00Z</cp:lastPrinted>
  <dcterms:created xsi:type="dcterms:W3CDTF">2015-08-26T13:31:00Z</dcterms:created>
  <dcterms:modified xsi:type="dcterms:W3CDTF">2015-08-28T12:22:00Z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